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af6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1E1080F3">
              <v:shapetype id="_x0000_t32" coordsize="21600,21600" o:oned="t" filled="f" o:spt="32" path="m,l21600,21600e" w14:anchorId="06AFD258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5E4700B7" w14:textId="5C898334" w:rsidR="00E07CAA" w:rsidRPr="00D15DE6" w:rsidRDefault="0BE95F69" w:rsidP="2699FE3F">
      <w:pPr>
        <w:spacing w:before="120" w:line="360" w:lineRule="auto"/>
        <w:rPr>
          <w:rFonts w:ascii="Arial" w:eastAsia="宋体" w:hAnsi="Arial" w:cs="Arial"/>
          <w:b/>
          <w:bCs/>
          <w:sz w:val="28"/>
          <w:szCs w:val="28"/>
        </w:rPr>
      </w:pPr>
      <w:r>
        <w:rPr>
          <w:rFonts w:ascii="Arial" w:eastAsia="宋体" w:hAnsi="Arial" w:hint="eastAsia"/>
          <w:b/>
          <w:sz w:val="28"/>
        </w:rPr>
        <w:t>PLICOBOX</w:t>
      </w:r>
      <w:r>
        <w:rPr>
          <w:rFonts w:ascii="Arial" w:eastAsia="宋体" w:hAnsi="Arial" w:hint="eastAsia"/>
          <w:b/>
          <w:sz w:val="28"/>
        </w:rPr>
        <w:t>：</w:t>
      </w:r>
      <w:r>
        <w:rPr>
          <w:rFonts w:ascii="Arial" w:eastAsia="宋体" w:hAnsi="Arial" w:hint="eastAsia"/>
          <w:b/>
          <w:sz w:val="28"/>
        </w:rPr>
        <w:t xml:space="preserve">Blum </w:t>
      </w:r>
      <w:r>
        <w:rPr>
          <w:rFonts w:ascii="Arial" w:eastAsia="宋体" w:hAnsi="Arial" w:hint="eastAsia"/>
          <w:b/>
          <w:sz w:val="28"/>
        </w:rPr>
        <w:t>百隆与</w:t>
      </w:r>
      <w:r>
        <w:rPr>
          <w:rFonts w:ascii="Arial" w:eastAsia="宋体" w:hAnsi="Arial" w:hint="eastAsia"/>
          <w:b/>
          <w:sz w:val="28"/>
        </w:rPr>
        <w:t xml:space="preserve"> EGGER </w:t>
      </w:r>
      <w:r>
        <w:rPr>
          <w:rFonts w:ascii="Arial" w:eastAsia="宋体" w:hAnsi="Arial" w:hint="eastAsia"/>
          <w:b/>
          <w:sz w:val="28"/>
        </w:rPr>
        <w:t>合作推出的全新居住空间抽屉系列</w:t>
      </w:r>
    </w:p>
    <w:p w14:paraId="42E29C98" w14:textId="1FA94C76" w:rsidR="00871C44" w:rsidRDefault="392BD232" w:rsidP="00E07CAA">
      <w:pPr>
        <w:spacing w:before="240" w:line="360" w:lineRule="auto"/>
        <w:rPr>
          <w:rFonts w:ascii="Arial" w:eastAsia="宋体" w:hAnsi="Arial" w:cs="Arial"/>
          <w:sz w:val="20"/>
          <w:szCs w:val="20"/>
        </w:rPr>
      </w:pPr>
      <w:r>
        <w:rPr>
          <w:rFonts w:ascii="Arial" w:eastAsia="宋体" w:hAnsi="Arial" w:hint="eastAsia"/>
          <w:sz w:val="20"/>
        </w:rPr>
        <w:t xml:space="preserve">2025 </w:t>
      </w:r>
      <w:r>
        <w:rPr>
          <w:rFonts w:ascii="Arial" w:eastAsia="宋体" w:hAnsi="Arial" w:hint="eastAsia"/>
          <w:sz w:val="20"/>
        </w:rPr>
        <w:t>年</w:t>
      </w:r>
      <w:r>
        <w:rPr>
          <w:rFonts w:ascii="Arial" w:eastAsia="宋体" w:hAnsi="Arial" w:hint="eastAsia"/>
          <w:sz w:val="20"/>
        </w:rPr>
        <w:t xml:space="preserve"> 5 </w:t>
      </w:r>
      <w:r>
        <w:rPr>
          <w:rFonts w:ascii="Arial" w:eastAsia="宋体" w:hAnsi="Arial" w:hint="eastAsia"/>
          <w:sz w:val="20"/>
        </w:rPr>
        <w:t>月，奥地利，赫西斯特</w:t>
      </w:r>
      <w:r>
        <w:rPr>
          <w:rFonts w:ascii="Arial" w:eastAsia="宋体" w:hAnsi="Arial" w:hint="eastAsia"/>
          <w:b/>
          <w:sz w:val="20"/>
        </w:rPr>
        <w:t>。这家奥地利五金件制造商在</w:t>
      </w:r>
      <w:r>
        <w:rPr>
          <w:rFonts w:ascii="Arial" w:eastAsia="宋体" w:hAnsi="Arial" w:hint="eastAsia"/>
          <w:b/>
          <w:sz w:val="20"/>
        </w:rPr>
        <w:t xml:space="preserve"> interzum 2025 </w:t>
      </w:r>
      <w:r>
        <w:rPr>
          <w:rFonts w:ascii="Arial" w:eastAsia="宋体" w:hAnsi="Arial" w:hint="eastAsia"/>
          <w:b/>
          <w:sz w:val="20"/>
        </w:rPr>
        <w:t>展会上推出了专为居住空间设计的新款抽屉系列</w:t>
      </w:r>
      <w:r>
        <w:rPr>
          <w:rFonts w:ascii="Arial" w:eastAsia="宋体" w:hAnsi="Arial" w:hint="eastAsia"/>
          <w:b/>
          <w:sz w:val="20"/>
        </w:rPr>
        <w:t xml:space="preserve"> PLICOBOX</w:t>
      </w:r>
      <w:r>
        <w:rPr>
          <w:rFonts w:ascii="Arial" w:eastAsia="宋体" w:hAnsi="Arial" w:hint="eastAsia"/>
          <w:b/>
          <w:sz w:val="20"/>
        </w:rPr>
        <w:t>。其核心亮点是：由</w:t>
      </w:r>
      <w:r>
        <w:rPr>
          <w:rFonts w:ascii="Arial" w:eastAsia="宋体" w:hAnsi="Arial" w:hint="eastAsia"/>
          <w:b/>
          <w:sz w:val="20"/>
        </w:rPr>
        <w:t xml:space="preserve"> Blum </w:t>
      </w:r>
      <w:r>
        <w:rPr>
          <w:rFonts w:ascii="Arial" w:eastAsia="宋体" w:hAnsi="Arial" w:hint="eastAsia"/>
          <w:b/>
          <w:sz w:val="20"/>
        </w:rPr>
        <w:t>百隆与国际领先木质材料制造商</w:t>
      </w:r>
      <w:r>
        <w:rPr>
          <w:rFonts w:ascii="Arial" w:eastAsia="宋体" w:hAnsi="Arial" w:hint="eastAsia"/>
          <w:b/>
          <w:sz w:val="20"/>
        </w:rPr>
        <w:t xml:space="preserve"> EGGER </w:t>
      </w:r>
      <w:r>
        <w:rPr>
          <w:rFonts w:ascii="Arial" w:eastAsia="宋体" w:hAnsi="Arial" w:hint="eastAsia"/>
          <w:b/>
          <w:sz w:val="20"/>
        </w:rPr>
        <w:t>紧密合作开发的创新折叠底板，该设计使加工和安装变得特别简便。</w:t>
      </w:r>
      <w:r>
        <w:rPr>
          <w:rFonts w:ascii="Arial" w:eastAsia="宋体" w:hAnsi="Arial" w:hint="eastAsia"/>
          <w:b/>
          <w:sz w:val="20"/>
        </w:rPr>
        <w:t xml:space="preserve">PLICOBOX </w:t>
      </w:r>
      <w:r>
        <w:rPr>
          <w:rFonts w:ascii="Arial" w:eastAsia="宋体" w:hAnsi="Arial" w:hint="eastAsia"/>
          <w:b/>
          <w:sz w:val="20"/>
        </w:rPr>
        <w:t>采用</w:t>
      </w:r>
      <w:r>
        <w:rPr>
          <w:rFonts w:ascii="Arial" w:eastAsia="宋体" w:hAnsi="Arial" w:hint="eastAsia"/>
          <w:b/>
          <w:sz w:val="20"/>
        </w:rPr>
        <w:t xml:space="preserve"> Blum </w:t>
      </w:r>
      <w:r>
        <w:rPr>
          <w:rFonts w:ascii="Arial" w:eastAsia="宋体" w:hAnsi="Arial" w:hint="eastAsia"/>
          <w:b/>
          <w:sz w:val="20"/>
        </w:rPr>
        <w:t>百隆成熟技术制造，提供三种时尚配色，其纤薄设计与现代家具的造型语言完美契合。这一创新成果亦获得</w:t>
      </w:r>
      <w:r>
        <w:rPr>
          <w:rFonts w:ascii="Arial" w:eastAsia="宋体" w:hAnsi="Arial" w:hint="eastAsia"/>
          <w:b/>
          <w:sz w:val="20"/>
        </w:rPr>
        <w:t xml:space="preserve"> interzum Award 2025 </w:t>
      </w:r>
      <w:r>
        <w:rPr>
          <w:rFonts w:ascii="Arial" w:eastAsia="宋体" w:hAnsi="Arial" w:hint="eastAsia"/>
          <w:b/>
          <w:sz w:val="20"/>
        </w:rPr>
        <w:t>奖项认证。</w:t>
      </w:r>
    </w:p>
    <w:p w14:paraId="260AEC22" w14:textId="18A5B42D" w:rsidR="00C807F1" w:rsidRPr="0006087D" w:rsidRDefault="00262AF4" w:rsidP="0092594E">
      <w:pPr>
        <w:spacing w:before="240" w:line="360" w:lineRule="auto"/>
        <w:rPr>
          <w:rFonts w:ascii="Arial" w:eastAsia="宋体" w:hAnsi="Arial" w:cs="Arial"/>
          <w:sz w:val="20"/>
          <w:szCs w:val="20"/>
        </w:rPr>
      </w:pPr>
      <w:r>
        <w:rPr>
          <w:rFonts w:ascii="Arial" w:eastAsia="宋体" w:hAnsi="Arial" w:hint="eastAsia"/>
          <w:sz w:val="20"/>
        </w:rPr>
        <w:t>通过</w:t>
      </w:r>
      <w:r>
        <w:rPr>
          <w:rFonts w:ascii="Arial" w:eastAsia="宋体" w:hAnsi="Arial" w:hint="eastAsia"/>
          <w:sz w:val="20"/>
        </w:rPr>
        <w:t xml:space="preserve"> PLICOBOX</w:t>
      </w:r>
      <w:r>
        <w:rPr>
          <w:rFonts w:ascii="Arial" w:eastAsia="宋体" w:hAnsi="Arial" w:hint="eastAsia"/>
          <w:sz w:val="20"/>
        </w:rPr>
        <w:t>，</w:t>
      </w:r>
      <w:r>
        <w:rPr>
          <w:rFonts w:ascii="Arial" w:eastAsia="宋体" w:hAnsi="Arial" w:hint="eastAsia"/>
          <w:sz w:val="20"/>
        </w:rPr>
        <w:t xml:space="preserve">Blum </w:t>
      </w:r>
      <w:r>
        <w:rPr>
          <w:rFonts w:ascii="Arial" w:eastAsia="宋体" w:hAnsi="Arial" w:hint="eastAsia"/>
          <w:sz w:val="20"/>
        </w:rPr>
        <w:t>百隆开发了一种适用于居住区域——即客厅、卧室、衣帽间或办公室——功能优质且具有美学吸引力的解决方案，其特点是加工简便和应用多样。</w:t>
      </w:r>
      <w:r>
        <w:rPr>
          <w:rFonts w:ascii="Arial" w:eastAsia="宋体" w:hAnsi="Arial" w:hint="eastAsia"/>
          <w:sz w:val="20"/>
        </w:rPr>
        <w:t xml:space="preserve">PLICOBOX </w:t>
      </w:r>
      <w:r>
        <w:rPr>
          <w:rFonts w:ascii="Arial" w:eastAsia="宋体" w:hAnsi="Arial" w:hint="eastAsia"/>
          <w:sz w:val="20"/>
        </w:rPr>
        <w:t>采用的折叠底板由</w:t>
      </w:r>
      <w:r>
        <w:rPr>
          <w:rFonts w:ascii="Arial" w:eastAsia="宋体" w:hAnsi="Arial" w:hint="eastAsia"/>
          <w:sz w:val="20"/>
        </w:rPr>
        <w:t xml:space="preserve"> Blum </w:t>
      </w:r>
      <w:r>
        <w:rPr>
          <w:rFonts w:ascii="Arial" w:eastAsia="宋体" w:hAnsi="Arial" w:hint="eastAsia"/>
          <w:sz w:val="20"/>
        </w:rPr>
        <w:t>百隆与蒂罗尔的木材专家</w:t>
      </w:r>
      <w:r>
        <w:rPr>
          <w:rFonts w:ascii="Arial" w:eastAsia="宋体" w:hAnsi="Arial" w:hint="eastAsia"/>
          <w:sz w:val="20"/>
        </w:rPr>
        <w:t xml:space="preserve"> EGGER </w:t>
      </w:r>
      <w:r>
        <w:rPr>
          <w:rFonts w:ascii="Arial" w:eastAsia="宋体" w:hAnsi="Arial" w:hint="eastAsia"/>
          <w:sz w:val="20"/>
        </w:rPr>
        <w:t>共同开发，后者也负责生产。它集底板和背板于一体，使抽屉系列的加工和安装按照“折叠</w:t>
      </w:r>
      <w:ins w:id="0" w:author="Wenwei (Charlotte) Li" w:date="2025-04-30T13:51:00Z" w16du:dateUtc="2025-04-30T05:51:00Z">
        <w:r w:rsidR="007C4E8E">
          <w:rPr>
            <w:rFonts w:ascii="Arial" w:eastAsia="宋体" w:hAnsi="Arial" w:hint="eastAsia"/>
            <w:sz w:val="20"/>
          </w:rPr>
          <w:t>、</w:t>
        </w:r>
      </w:ins>
      <w:del w:id="1" w:author="Wenwei (Charlotte) Li" w:date="2025-04-30T13:51:00Z" w16du:dateUtc="2025-04-30T05:51:00Z">
        <w:r w:rsidDel="007C4E8E">
          <w:rPr>
            <w:rFonts w:ascii="Arial" w:eastAsia="宋体" w:hAnsi="Arial" w:hint="eastAsia"/>
            <w:sz w:val="20"/>
          </w:rPr>
          <w:delText>。</w:delText>
        </w:r>
      </w:del>
      <w:r>
        <w:rPr>
          <w:rFonts w:ascii="Arial" w:eastAsia="宋体" w:hAnsi="Arial" w:hint="eastAsia"/>
          <w:sz w:val="20"/>
        </w:rPr>
        <w:t>按压</w:t>
      </w:r>
      <w:ins w:id="2" w:author="Wenwei (Charlotte) Li" w:date="2025-04-30T13:51:00Z" w16du:dateUtc="2025-04-30T05:51:00Z">
        <w:r w:rsidR="007C4E8E">
          <w:rPr>
            <w:rFonts w:ascii="Arial" w:eastAsia="宋体" w:hAnsi="Arial" w:hint="eastAsia"/>
            <w:sz w:val="20"/>
          </w:rPr>
          <w:t>、</w:t>
        </w:r>
      </w:ins>
      <w:del w:id="3" w:author="Wenwei (Charlotte) Li" w:date="2025-04-30T13:51:00Z" w16du:dateUtc="2025-04-30T05:51:00Z">
        <w:r w:rsidDel="007C4E8E">
          <w:rPr>
            <w:rFonts w:ascii="Arial" w:eastAsia="宋体" w:hAnsi="Arial" w:hint="eastAsia"/>
            <w:sz w:val="20"/>
          </w:rPr>
          <w:delText>。</w:delText>
        </w:r>
      </w:del>
      <w:r>
        <w:rPr>
          <w:rFonts w:ascii="Arial" w:eastAsia="宋体" w:hAnsi="Arial" w:hint="eastAsia"/>
          <w:sz w:val="20"/>
        </w:rPr>
        <w:t>完成。”的理念变得轻而易举：只需将折叠底板按压入抽帮侧面并免工具固定即可。之后只需安装导轨——这也是一个创新点——既可用于</w:t>
      </w:r>
      <w:r>
        <w:rPr>
          <w:rFonts w:ascii="Arial" w:eastAsia="宋体" w:hAnsi="Arial" w:hint="eastAsia"/>
          <w:sz w:val="20"/>
        </w:rPr>
        <w:t xml:space="preserve"> PLICOBOX </w:t>
      </w:r>
      <w:r>
        <w:rPr>
          <w:rFonts w:ascii="Arial" w:eastAsia="宋体" w:hAnsi="Arial" w:hint="eastAsia"/>
          <w:sz w:val="20"/>
        </w:rPr>
        <w:t>的金属抽帮，也可用于纯木抽。</w:t>
      </w:r>
    </w:p>
    <w:p w14:paraId="4C782BA1" w14:textId="2D28699D" w:rsidR="00B32C5A" w:rsidRDefault="003155DD" w:rsidP="0092594E">
      <w:pPr>
        <w:spacing w:before="240" w:line="360" w:lineRule="auto"/>
        <w:rPr>
          <w:rFonts w:ascii="Arial" w:eastAsia="宋体" w:hAnsi="Arial" w:cs="Arial"/>
          <w:sz w:val="20"/>
          <w:szCs w:val="20"/>
        </w:rPr>
      </w:pPr>
      <w:r>
        <w:rPr>
          <w:rFonts w:ascii="Arial" w:eastAsia="宋体" w:hAnsi="Arial" w:hint="eastAsia"/>
          <w:b/>
          <w:sz w:val="20"/>
        </w:rPr>
        <w:t>现代设计中的精密技术</w:t>
      </w:r>
      <w:r>
        <w:rPr>
          <w:rFonts w:ascii="Arial" w:eastAsia="宋体" w:hAnsi="Arial" w:hint="eastAsia"/>
          <w:sz w:val="20"/>
        </w:rPr>
        <w:br/>
        <w:t xml:space="preserve">PLICOBOX </w:t>
      </w:r>
      <w:r>
        <w:rPr>
          <w:rFonts w:ascii="Arial" w:eastAsia="宋体" w:hAnsi="Arial" w:hint="eastAsia"/>
          <w:sz w:val="20"/>
        </w:rPr>
        <w:t>在技术上全面出色：采用久经考验的</w:t>
      </w:r>
      <w:r>
        <w:rPr>
          <w:rFonts w:ascii="Arial" w:eastAsia="宋体" w:hAnsi="Arial" w:hint="eastAsia"/>
          <w:sz w:val="20"/>
        </w:rPr>
        <w:t xml:space="preserve"> Blum </w:t>
      </w:r>
      <w:r>
        <w:rPr>
          <w:rFonts w:ascii="Arial" w:eastAsia="宋体" w:hAnsi="Arial" w:hint="eastAsia"/>
          <w:sz w:val="20"/>
        </w:rPr>
        <w:t>百隆轻盈滑动、舒适全面的可调节功能以及高达</w:t>
      </w:r>
      <w:r>
        <w:rPr>
          <w:rFonts w:ascii="Arial" w:eastAsia="宋体" w:hAnsi="Arial" w:hint="eastAsia"/>
          <w:sz w:val="20"/>
        </w:rPr>
        <w:t xml:space="preserve"> 25 </w:t>
      </w:r>
      <w:r>
        <w:rPr>
          <w:rFonts w:ascii="Arial" w:eastAsia="宋体" w:hAnsi="Arial" w:hint="eastAsia"/>
          <w:sz w:val="20"/>
        </w:rPr>
        <w:t>公斤的承重能力，专为客厅或卧室家具设计。</w:t>
      </w:r>
      <w:r>
        <w:rPr>
          <w:rFonts w:ascii="Arial" w:eastAsia="宋体" w:hAnsi="Arial" w:hint="eastAsia"/>
          <w:sz w:val="20"/>
        </w:rPr>
        <w:t xml:space="preserve">PLICOBOX </w:t>
      </w:r>
      <w:r>
        <w:rPr>
          <w:rFonts w:ascii="Arial" w:eastAsia="宋体" w:hAnsi="Arial" w:hint="eastAsia"/>
          <w:sz w:val="20"/>
        </w:rPr>
        <w:t>提供全拉、小全拉和半拉三种版本。一如既往，</w:t>
      </w:r>
      <w:r>
        <w:rPr>
          <w:rFonts w:ascii="Arial" w:eastAsia="宋体" w:hAnsi="Arial" w:hint="eastAsia"/>
          <w:sz w:val="20"/>
        </w:rPr>
        <w:t xml:space="preserve">Blum </w:t>
      </w:r>
      <w:r>
        <w:rPr>
          <w:rFonts w:ascii="Arial" w:eastAsia="宋体" w:hAnsi="Arial" w:hint="eastAsia"/>
          <w:sz w:val="20"/>
        </w:rPr>
        <w:t>百隆也注重设计：</w:t>
      </w:r>
      <w:r>
        <w:rPr>
          <w:rFonts w:ascii="Arial" w:eastAsia="宋体" w:hAnsi="Arial" w:hint="eastAsia"/>
          <w:sz w:val="20"/>
        </w:rPr>
        <w:t xml:space="preserve">PLICOBOX </w:t>
      </w:r>
      <w:r>
        <w:rPr>
          <w:rFonts w:ascii="Arial" w:eastAsia="宋体" w:hAnsi="Arial" w:hint="eastAsia"/>
          <w:sz w:val="20"/>
        </w:rPr>
        <w:t>凭借其现代简约的外观和直线型抽帮脱颖而出，与现代家具的造型语言完美契合。该抽屉系列提供丝光白</w:t>
      </w:r>
      <w:r>
        <w:rPr>
          <w:rFonts w:ascii="Arial" w:eastAsia="宋体" w:hAnsi="Arial" w:hint="eastAsia"/>
          <w:sz w:val="20"/>
        </w:rPr>
        <w:t xml:space="preserve"> </w:t>
      </w:r>
      <w:r>
        <w:rPr>
          <w:rFonts w:ascii="Arial" w:eastAsia="宋体" w:hAnsi="Arial" w:hint="eastAsia"/>
          <w:sz w:val="20"/>
        </w:rPr>
        <w:t>亚光、黄铁矿米色和炭黑色</w:t>
      </w:r>
      <w:r>
        <w:rPr>
          <w:rFonts w:ascii="Arial" w:eastAsia="宋体" w:hAnsi="Arial" w:hint="eastAsia"/>
          <w:sz w:val="20"/>
        </w:rPr>
        <w:t xml:space="preserve"> </w:t>
      </w:r>
      <w:r>
        <w:rPr>
          <w:rFonts w:ascii="Arial" w:eastAsia="宋体" w:hAnsi="Arial" w:hint="eastAsia"/>
          <w:sz w:val="20"/>
        </w:rPr>
        <w:t>亚光三种颜色选择——这为设计提供了多种可能性。</w:t>
      </w:r>
    </w:p>
    <w:p w14:paraId="46435CC5" w14:textId="6716DB61" w:rsidR="00E333F4" w:rsidRDefault="00430503" w:rsidP="00C77017">
      <w:pPr>
        <w:spacing w:after="0" w:line="360" w:lineRule="auto"/>
        <w:rPr>
          <w:rFonts w:ascii="Arial" w:eastAsia="宋体" w:hAnsi="Arial" w:cs="Arial"/>
          <w:sz w:val="20"/>
          <w:szCs w:val="20"/>
        </w:rPr>
      </w:pPr>
      <w:r>
        <w:rPr>
          <w:rFonts w:ascii="Arial" w:eastAsia="宋体" w:hAnsi="Arial" w:hint="eastAsia"/>
          <w:b/>
          <w:sz w:val="20"/>
        </w:rPr>
        <w:t>高效仓储与物流</w:t>
      </w:r>
      <w:r>
        <w:rPr>
          <w:rFonts w:ascii="Arial" w:eastAsia="宋体" w:hAnsi="Arial" w:hint="eastAsia"/>
          <w:sz w:val="20"/>
        </w:rPr>
        <w:br/>
      </w:r>
      <w:r>
        <w:rPr>
          <w:rFonts w:ascii="Arial" w:eastAsia="宋体" w:hAnsi="Arial" w:hint="eastAsia"/>
          <w:sz w:val="20"/>
        </w:rPr>
        <w:t>在</w:t>
      </w:r>
      <w:r>
        <w:rPr>
          <w:rFonts w:ascii="Arial" w:eastAsia="宋体" w:hAnsi="Arial" w:hint="eastAsia"/>
          <w:sz w:val="20"/>
        </w:rPr>
        <w:t xml:space="preserve"> PLICOBOX </w:t>
      </w:r>
      <w:r>
        <w:rPr>
          <w:rFonts w:ascii="Arial" w:eastAsia="宋体" w:hAnsi="Arial" w:hint="eastAsia"/>
          <w:sz w:val="20"/>
        </w:rPr>
        <w:t>的开发过程中还特别注重尽可能纤薄的包装：由折叠底板促成的专属平板包装设计特别节省空间。这有助于优化仓储和内部物流，并降低制造商和工业客户的运输成本。对于终端客户而言，这种创新包装也创造了更清晰的产品展示，并简化了操作流程。</w:t>
      </w:r>
    </w:p>
    <w:p w14:paraId="6C9B0752" w14:textId="77777777" w:rsidR="00EA6B11" w:rsidRPr="00C66101" w:rsidRDefault="00EA6B11" w:rsidP="00C77017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</w:p>
    <w:p w14:paraId="549AD964" w14:textId="1686C4FE" w:rsidR="00EB44DC" w:rsidRPr="00A035CA" w:rsidRDefault="00B4726F" w:rsidP="00C77017">
      <w:pPr>
        <w:spacing w:after="0" w:line="360" w:lineRule="auto"/>
        <w:rPr>
          <w:rFonts w:ascii="Arial" w:eastAsia="宋体" w:hAnsi="Arial" w:cs="Arial"/>
          <w:b/>
          <w:bCs/>
          <w:sz w:val="20"/>
          <w:szCs w:val="20"/>
        </w:rPr>
      </w:pPr>
      <w:r>
        <w:rPr>
          <w:rFonts w:ascii="Arial" w:eastAsia="宋体" w:hAnsi="Arial" w:hint="eastAsia"/>
          <w:b/>
          <w:sz w:val="20"/>
        </w:rPr>
        <w:t>通过合作扩展产品系列</w:t>
      </w:r>
    </w:p>
    <w:p w14:paraId="730310B7" w14:textId="499736C4" w:rsidR="00783BE6" w:rsidRDefault="009F62EF" w:rsidP="00D410C2">
      <w:pPr>
        <w:spacing w:after="0" w:line="360" w:lineRule="auto"/>
      </w:pPr>
      <w:r>
        <w:rPr>
          <w:rFonts w:ascii="Arial" w:eastAsia="宋体" w:hAnsi="Arial" w:hint="eastAsia"/>
          <w:sz w:val="20"/>
        </w:rPr>
        <w:t xml:space="preserve">Blum </w:t>
      </w:r>
      <w:r>
        <w:rPr>
          <w:rFonts w:ascii="Arial" w:eastAsia="宋体" w:hAnsi="Arial" w:hint="eastAsia"/>
          <w:sz w:val="20"/>
        </w:rPr>
        <w:t>百隆的产品早已深入各类居住空间：</w:t>
      </w:r>
      <w:r>
        <w:rPr>
          <w:rFonts w:ascii="Arial" w:eastAsia="宋体" w:hAnsi="Arial" w:hint="eastAsia"/>
          <w:sz w:val="20"/>
        </w:rPr>
        <w:t xml:space="preserve">PLICOBOX </w:t>
      </w:r>
      <w:r>
        <w:rPr>
          <w:rFonts w:ascii="Arial" w:eastAsia="宋体" w:hAnsi="Arial" w:hint="eastAsia"/>
          <w:sz w:val="20"/>
        </w:rPr>
        <w:t>的推出将关键性地扩展产品系列——旨在为客户提供一款专门针对客厅和卧室需求设计的产品，在家具构造和规划方面不留任何遗憾。</w:t>
      </w:r>
      <w:r>
        <w:rPr>
          <w:rFonts w:ascii="Arial" w:eastAsia="宋体" w:hAnsi="Arial" w:hint="eastAsia"/>
          <w:sz w:val="20"/>
        </w:rPr>
        <w:t xml:space="preserve">Philipp Blum </w:t>
      </w:r>
      <w:r>
        <w:rPr>
          <w:rFonts w:ascii="Arial" w:eastAsia="宋体" w:hAnsi="Arial" w:hint="eastAsia"/>
          <w:sz w:val="20"/>
        </w:rPr>
        <w:t>对与</w:t>
      </w:r>
      <w:r>
        <w:rPr>
          <w:rFonts w:ascii="Arial" w:eastAsia="宋体" w:hAnsi="Arial" w:hint="eastAsia"/>
          <w:sz w:val="20"/>
        </w:rPr>
        <w:t xml:space="preserve"> Egger </w:t>
      </w:r>
      <w:r>
        <w:rPr>
          <w:rFonts w:ascii="Arial" w:eastAsia="宋体" w:hAnsi="Arial" w:hint="eastAsia"/>
          <w:sz w:val="20"/>
        </w:rPr>
        <w:t>的合作及新抽屉系列充满信心：“在开发</w:t>
      </w:r>
      <w:r>
        <w:rPr>
          <w:rFonts w:ascii="Arial" w:eastAsia="宋体" w:hAnsi="Arial" w:hint="eastAsia"/>
          <w:sz w:val="20"/>
        </w:rPr>
        <w:t xml:space="preserve"> PLICOBOX </w:t>
      </w:r>
      <w:r>
        <w:rPr>
          <w:rFonts w:ascii="Arial" w:eastAsia="宋体" w:hAnsi="Arial" w:hint="eastAsia"/>
          <w:sz w:val="20"/>
        </w:rPr>
        <w:t>创新折叠底板时，</w:t>
      </w:r>
      <w:r>
        <w:rPr>
          <w:rFonts w:ascii="Arial" w:eastAsia="宋体" w:hAnsi="Arial" w:hint="eastAsia"/>
          <w:sz w:val="20"/>
        </w:rPr>
        <w:t xml:space="preserve">EGGER </w:t>
      </w:r>
      <w:r>
        <w:rPr>
          <w:rFonts w:ascii="Arial" w:eastAsia="宋体" w:hAnsi="Arial" w:hint="eastAsia"/>
          <w:sz w:val="20"/>
        </w:rPr>
        <w:t>凭借其在木质</w:t>
      </w:r>
      <w:r>
        <w:rPr>
          <w:rFonts w:ascii="Arial" w:eastAsia="宋体" w:hAnsi="Arial" w:hint="eastAsia"/>
          <w:sz w:val="20"/>
        </w:rPr>
        <w:lastRenderedPageBreak/>
        <w:t>材料领域的全面专业知识成为不可或缺的合作伙伴。我们的家族企业基于相同的价值观，多年来保持密切交流——更让我们高兴的是现在能共同实施一个项目”，这位</w:t>
      </w:r>
      <w:r>
        <w:rPr>
          <w:rFonts w:ascii="Arial" w:eastAsia="宋体" w:hAnsi="Arial" w:hint="eastAsia"/>
          <w:sz w:val="20"/>
        </w:rPr>
        <w:t xml:space="preserve"> Blum </w:t>
      </w:r>
      <w:r>
        <w:rPr>
          <w:rFonts w:ascii="Arial" w:eastAsia="宋体" w:hAnsi="Arial" w:hint="eastAsia"/>
          <w:sz w:val="20"/>
        </w:rPr>
        <w:t>百隆总经理补充道：“我们的目标是共同推进新理念，提升居住品质并为客户带来持久价值。通过这款新抽屉系列，我们确实做到了这一点。”</w:t>
      </w:r>
      <w:r>
        <w:rPr>
          <w:rFonts w:ascii="Arial" w:eastAsia="宋体" w:hAnsi="Arial" w:hint="eastAsia"/>
          <w:sz w:val="20"/>
        </w:rPr>
        <w:t xml:space="preserve">EGGER </w:t>
      </w:r>
      <w:r>
        <w:rPr>
          <w:rFonts w:ascii="Arial" w:eastAsia="宋体" w:hAnsi="Arial" w:hint="eastAsia"/>
          <w:sz w:val="20"/>
        </w:rPr>
        <w:t>集团销售与市场部负责人</w:t>
      </w:r>
      <w:r>
        <w:rPr>
          <w:rFonts w:ascii="Arial" w:eastAsia="宋体" w:hAnsi="Arial" w:hint="eastAsia"/>
          <w:sz w:val="20"/>
        </w:rPr>
        <w:t xml:space="preserve"> Michael Egger junior </w:t>
      </w:r>
      <w:r>
        <w:rPr>
          <w:rFonts w:ascii="Arial" w:eastAsia="宋体" w:hAnsi="Arial" w:hint="eastAsia"/>
          <w:sz w:val="20"/>
        </w:rPr>
        <w:t>表示：“我们的目标是通过智能解决方案创造新动力，积极参与塑造未来的居住环境——为客户带来真正的附加值。与</w:t>
      </w:r>
      <w:r>
        <w:rPr>
          <w:rFonts w:ascii="Arial" w:eastAsia="宋体" w:hAnsi="Arial" w:hint="eastAsia"/>
          <w:sz w:val="20"/>
        </w:rPr>
        <w:t xml:space="preserve"> Blum </w:t>
      </w:r>
      <w:r>
        <w:rPr>
          <w:rFonts w:ascii="Arial" w:eastAsia="宋体" w:hAnsi="Arial" w:hint="eastAsia"/>
          <w:sz w:val="20"/>
        </w:rPr>
        <w:t>百隆的紧密合作使我们能够通过开发</w:t>
      </w:r>
      <w:r>
        <w:rPr>
          <w:rFonts w:ascii="Arial" w:eastAsia="宋体" w:hAnsi="Arial" w:hint="eastAsia"/>
          <w:sz w:val="20"/>
        </w:rPr>
        <w:t xml:space="preserve"> PLICOBOX </w:t>
      </w:r>
      <w:r>
        <w:rPr>
          <w:rFonts w:ascii="Arial" w:eastAsia="宋体" w:hAnsi="Arial" w:hint="eastAsia"/>
          <w:sz w:val="20"/>
        </w:rPr>
        <w:t>的创新折叠底板实现这一目标。这是一次极富启发性的合作伙伴关系，展示了当两家企业优势结合时如何产生前瞻性解决方案。”这一点也得到了专业评审团的认可，他们在</w:t>
      </w:r>
      <w:r>
        <w:rPr>
          <w:rFonts w:ascii="Arial" w:eastAsia="宋体" w:hAnsi="Arial" w:hint="eastAsia"/>
          <w:sz w:val="20"/>
        </w:rPr>
        <w:t xml:space="preserve"> interzum 2025 </w:t>
      </w:r>
      <w:r>
        <w:rPr>
          <w:rFonts w:ascii="Arial" w:eastAsia="宋体" w:hAnsi="Arial" w:hint="eastAsia"/>
          <w:sz w:val="20"/>
        </w:rPr>
        <w:t>展会上授予</w:t>
      </w:r>
      <w:r>
        <w:rPr>
          <w:rFonts w:ascii="Arial" w:eastAsia="宋体" w:hAnsi="Arial" w:hint="eastAsia"/>
          <w:sz w:val="20"/>
        </w:rPr>
        <w:t xml:space="preserve"> PLICOBOX </w:t>
      </w:r>
      <w:r>
        <w:rPr>
          <w:rFonts w:ascii="Arial" w:eastAsia="宋体" w:hAnsi="Arial" w:hint="eastAsia"/>
          <w:sz w:val="20"/>
        </w:rPr>
        <w:t>奖项。更多信息请访问</w:t>
      </w:r>
      <w:r>
        <w:rPr>
          <w:rFonts w:ascii="Arial" w:eastAsia="宋体" w:hAnsi="Arial" w:hint="eastAsia"/>
          <w:sz w:val="20"/>
        </w:rPr>
        <w:t xml:space="preserve"> </w:t>
      </w:r>
      <w:hyperlink r:id="rId11" w:history="1">
        <w:r>
          <w:rPr>
            <w:rStyle w:val="ae"/>
            <w:rFonts w:ascii="Arial" w:eastAsia="宋体" w:hAnsi="Arial" w:hint="eastAsia"/>
            <w:sz w:val="20"/>
          </w:rPr>
          <w:t>www.blum.com/neuheiten</w:t>
        </w:r>
      </w:hyperlink>
    </w:p>
    <w:p w14:paraId="1A4A73FF" w14:textId="77777777" w:rsidR="00382A50" w:rsidRPr="00D410C2" w:rsidRDefault="00382A50" w:rsidP="00D410C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750"/>
        <w:gridCol w:w="4466"/>
      </w:tblGrid>
      <w:tr w:rsidR="00862241" w14:paraId="364E3403" w14:textId="77777777" w:rsidTr="006942EF">
        <w:trPr>
          <w:trHeight w:val="624"/>
        </w:trPr>
        <w:tc>
          <w:tcPr>
            <w:tcW w:w="4596" w:type="dxa"/>
            <w:gridSpan w:val="2"/>
          </w:tcPr>
          <w:p w14:paraId="763100F0" w14:textId="244F4E54" w:rsidR="008F0E47" w:rsidRDefault="00CC7791" w:rsidP="00C93873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  <w:noProof/>
              </w:rPr>
              <w:drawing>
                <wp:inline distT="0" distB="0" distL="0" distR="0" wp14:anchorId="35160994" wp14:editId="618E1C15">
                  <wp:extent cx="2160000" cy="1471064"/>
                  <wp:effectExtent l="0" t="0" r="0" b="0"/>
                  <wp:docPr id="42164824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64824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71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BE7F86F" w14:textId="41720706" w:rsidR="008F0E47" w:rsidRPr="00CF499D" w:rsidRDefault="00BC7212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图片：</w:t>
            </w:r>
            <w:r>
              <w:rPr>
                <w:rFonts w:ascii="Arial" w:hAnsi="Arial" w:hint="eastAsia"/>
                <w:sz w:val="18"/>
              </w:rPr>
              <w:t>Blum_PBX0018</w:t>
            </w:r>
          </w:p>
          <w:p w14:paraId="50FDDE83" w14:textId="4D45ECC1" w:rsidR="00862241" w:rsidRPr="00862241" w:rsidRDefault="00862241" w:rsidP="631089A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图片说明：</w:t>
            </w:r>
            <w:r>
              <w:rPr>
                <w:rFonts w:ascii="Arial" w:hAnsi="Arial" w:hint="eastAsia"/>
                <w:sz w:val="18"/>
              </w:rPr>
              <w:t>PLICOBOX</w:t>
            </w:r>
            <w:r>
              <w:rPr>
                <w:rFonts w:ascii="Arial" w:hAnsi="Arial" w:hint="eastAsia"/>
                <w:sz w:val="18"/>
              </w:rPr>
              <w:t>——</w:t>
            </w:r>
            <w:r>
              <w:rPr>
                <w:rFonts w:ascii="Arial" w:hAnsi="Arial" w:hint="eastAsia"/>
                <w:sz w:val="18"/>
              </w:rPr>
              <w:t xml:space="preserve">Blum </w:t>
            </w:r>
            <w:r>
              <w:rPr>
                <w:rFonts w:ascii="Arial" w:hAnsi="Arial" w:hint="eastAsia"/>
                <w:sz w:val="18"/>
              </w:rPr>
              <w:t>百隆的全新生活空间抽屉系列。</w:t>
            </w:r>
          </w:p>
        </w:tc>
      </w:tr>
      <w:tr w:rsidR="000B4F1C" w14:paraId="29ACDFD1" w14:textId="77777777" w:rsidTr="00F4668C">
        <w:trPr>
          <w:trHeight w:val="624"/>
        </w:trPr>
        <w:tc>
          <w:tcPr>
            <w:tcW w:w="4596" w:type="dxa"/>
            <w:gridSpan w:val="2"/>
          </w:tcPr>
          <w:p w14:paraId="56EE48B5" w14:textId="6FE993BD" w:rsidR="000B4F1C" w:rsidRPr="00862241" w:rsidRDefault="004852C6" w:rsidP="00F4668C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ae"/>
                <w:rFonts w:ascii="Arial" w:hAnsi="Arial" w:hint="eastAsia"/>
                <w:noProof/>
              </w:rPr>
              <w:drawing>
                <wp:inline distT="0" distB="0" distL="0" distR="0" wp14:anchorId="12571239" wp14:editId="79641F8E">
                  <wp:extent cx="2160000" cy="1440580"/>
                  <wp:effectExtent l="0" t="0" r="0" b="7620"/>
                  <wp:docPr id="6301390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13903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0E68299E" w14:textId="2F3688B9" w:rsidR="000B4F1C" w:rsidRDefault="000B4F1C" w:rsidP="00F4668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图片：</w:t>
            </w:r>
            <w:r>
              <w:rPr>
                <w:rFonts w:ascii="Arial" w:hAnsi="Arial" w:hint="eastAsia"/>
                <w:sz w:val="18"/>
              </w:rPr>
              <w:t>Blum_PBX0002</w:t>
            </w:r>
          </w:p>
          <w:p w14:paraId="4D113F0E" w14:textId="4E80F247" w:rsidR="000B4F1C" w:rsidRDefault="000B4F1C" w:rsidP="00F4668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图片说明：新的抽屉系列安装非常快捷：将折叠底板推入抽帮中，并用锁定杆固定，免工具。</w:t>
            </w:r>
          </w:p>
        </w:tc>
      </w:tr>
      <w:tr w:rsidR="00325E6C" w14:paraId="10F5018A" w14:textId="77777777" w:rsidTr="006942EF">
        <w:trPr>
          <w:trHeight w:val="624"/>
        </w:trPr>
        <w:tc>
          <w:tcPr>
            <w:tcW w:w="4596" w:type="dxa"/>
            <w:gridSpan w:val="2"/>
          </w:tcPr>
          <w:p w14:paraId="4828E065" w14:textId="572F956D" w:rsidR="00325E6C" w:rsidRPr="00862241" w:rsidRDefault="004852C6" w:rsidP="00862241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ae"/>
                <w:rFonts w:ascii="Arial" w:hAnsi="Arial" w:hint="eastAsia"/>
                <w:noProof/>
              </w:rPr>
              <w:drawing>
                <wp:inline distT="0" distB="0" distL="0" distR="0" wp14:anchorId="44D639C3" wp14:editId="64567E22">
                  <wp:extent cx="2160000" cy="1494580"/>
                  <wp:effectExtent l="0" t="0" r="0" b="0"/>
                  <wp:docPr id="139132242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32242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9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7C13C84" w14:textId="38DAC9D9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图片：</w:t>
            </w:r>
            <w:r>
              <w:rPr>
                <w:rFonts w:ascii="Arial" w:hAnsi="Arial" w:hint="eastAsia"/>
                <w:sz w:val="18"/>
              </w:rPr>
              <w:t>Blum_PBX0017</w:t>
            </w:r>
          </w:p>
          <w:p w14:paraId="581A7683" w14:textId="77777777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图片说明：</w:t>
            </w:r>
            <w:r>
              <w:rPr>
                <w:rFonts w:ascii="Arial" w:hAnsi="Arial" w:hint="eastAsia"/>
                <w:sz w:val="18"/>
              </w:rPr>
              <w:t>PLICOBOX</w:t>
            </w:r>
            <w:r>
              <w:rPr>
                <w:rFonts w:ascii="Arial" w:hAnsi="Arial" w:hint="eastAsia"/>
                <w:sz w:val="18"/>
              </w:rPr>
              <w:t>：创新折叠底板与成熟的</w:t>
            </w:r>
            <w:r>
              <w:rPr>
                <w:rFonts w:ascii="Arial" w:hAnsi="Arial" w:hint="eastAsia"/>
                <w:sz w:val="18"/>
              </w:rPr>
              <w:t xml:space="preserve"> Blum </w:t>
            </w:r>
            <w:r>
              <w:rPr>
                <w:rFonts w:ascii="Arial" w:hAnsi="Arial" w:hint="eastAsia"/>
                <w:sz w:val="18"/>
              </w:rPr>
              <w:t>百隆技术相结合，非常适合卧室。</w:t>
            </w:r>
          </w:p>
          <w:p w14:paraId="63355B1B" w14:textId="249EF3A7" w:rsidR="00C43171" w:rsidRDefault="00C43171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2C9" w14:paraId="1A7FC920" w14:textId="77777777" w:rsidTr="006942EF">
        <w:trPr>
          <w:trHeight w:val="624"/>
        </w:trPr>
        <w:tc>
          <w:tcPr>
            <w:tcW w:w="4596" w:type="dxa"/>
            <w:gridSpan w:val="2"/>
          </w:tcPr>
          <w:p w14:paraId="4B6D0403" w14:textId="6CDE64B5" w:rsidR="00CC7791" w:rsidRPr="00790586" w:rsidRDefault="004852C6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ae"/>
                <w:rFonts w:ascii="Arial" w:hAnsi="Arial" w:hint="eastAsia"/>
                <w:noProof/>
              </w:rPr>
              <w:drawing>
                <wp:inline distT="0" distB="0" distL="0" distR="0" wp14:anchorId="4039F59D" wp14:editId="26B762D0">
                  <wp:extent cx="2160000" cy="1504161"/>
                  <wp:effectExtent l="0" t="0" r="0" b="1270"/>
                  <wp:docPr id="29768908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68908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0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AC3BD0E" w14:textId="4A652E62" w:rsidR="001359DC" w:rsidRDefault="001359DC" w:rsidP="001359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图片：</w:t>
            </w:r>
            <w:r>
              <w:rPr>
                <w:rFonts w:ascii="Arial" w:hAnsi="Arial" w:hint="eastAsia"/>
                <w:sz w:val="18"/>
              </w:rPr>
              <w:t>Blum_PBX0016</w:t>
            </w:r>
          </w:p>
          <w:p w14:paraId="303FCBF2" w14:textId="7E6A4782" w:rsidR="00B022C9" w:rsidRPr="005B4431" w:rsidRDefault="001359DC" w:rsidP="001359DC">
            <w:pPr>
              <w:spacing w:after="240" w:line="360" w:lineRule="auto"/>
              <w:rPr>
                <w:rStyle w:val="ae"/>
                <w:rFonts w:ascii="Arial" w:hAnsi="Arial" w:cs="Arial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Arial" w:hAnsi="Arial" w:hint="eastAsia"/>
                <w:sz w:val="18"/>
              </w:rPr>
              <w:t>图片说明：纯粹的设计、时尚的色彩和充足的灵活性：</w:t>
            </w:r>
            <w:r>
              <w:rPr>
                <w:rFonts w:ascii="Arial" w:hAnsi="Arial" w:hint="eastAsia"/>
                <w:sz w:val="18"/>
              </w:rPr>
              <w:t xml:space="preserve">PLICOBOX </w:t>
            </w:r>
            <w:r>
              <w:rPr>
                <w:rFonts w:ascii="Arial" w:hAnsi="Arial" w:hint="eastAsia"/>
                <w:sz w:val="18"/>
              </w:rPr>
              <w:t>是视觉上吸引人且功能齐全的客厅家具的理想选择。</w:t>
            </w:r>
          </w:p>
        </w:tc>
      </w:tr>
      <w:tr w:rsidR="00862241" w14:paraId="5769851C" w14:textId="77777777" w:rsidTr="006942EF">
        <w:trPr>
          <w:trHeight w:val="624"/>
        </w:trPr>
        <w:tc>
          <w:tcPr>
            <w:tcW w:w="4596" w:type="dxa"/>
            <w:gridSpan w:val="2"/>
          </w:tcPr>
          <w:p w14:paraId="712E2A8F" w14:textId="3C746977" w:rsidR="008F0E47" w:rsidRDefault="00707DC3" w:rsidP="00C93873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  <w:noProof/>
              </w:rPr>
              <w:lastRenderedPageBreak/>
              <w:drawing>
                <wp:inline distT="0" distB="0" distL="0" distR="0" wp14:anchorId="746BD030" wp14:editId="15BC38ED">
                  <wp:extent cx="1440000" cy="2160000"/>
                  <wp:effectExtent l="0" t="0" r="8255" b="0"/>
                  <wp:docPr id="181486618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777CC9FB" w14:textId="4199FA1E" w:rsidR="005B4431" w:rsidRDefault="005B4431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照片：</w:t>
            </w:r>
            <w:r>
              <w:rPr>
                <w:rFonts w:ascii="Arial" w:hAnsi="Arial" w:hint="eastAsia"/>
                <w:sz w:val="18"/>
              </w:rPr>
              <w:t>Blum_Philipp_Blum</w:t>
            </w:r>
          </w:p>
          <w:p w14:paraId="13239721" w14:textId="52D760CC" w:rsidR="008F0E47" w:rsidRDefault="00FA466A" w:rsidP="00C93873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ascii="Arial" w:hAnsi="Arial" w:hint="eastAsia"/>
                <w:sz w:val="18"/>
              </w:rPr>
              <w:t>Philipp Blum</w:t>
            </w:r>
            <w:r>
              <w:rPr>
                <w:rFonts w:ascii="Arial" w:hAnsi="Arial" w:hint="eastAsia"/>
                <w:sz w:val="18"/>
              </w:rPr>
              <w:t>，</w:t>
            </w:r>
            <w:r>
              <w:rPr>
                <w:rFonts w:ascii="Arial" w:hAnsi="Arial" w:hint="eastAsia"/>
                <w:sz w:val="18"/>
              </w:rPr>
              <w:t xml:space="preserve">Blum </w:t>
            </w:r>
            <w:r>
              <w:rPr>
                <w:rFonts w:ascii="Arial" w:hAnsi="Arial" w:hint="eastAsia"/>
                <w:sz w:val="18"/>
              </w:rPr>
              <w:t>百隆的总经理兼所有者</w:t>
            </w:r>
          </w:p>
        </w:tc>
      </w:tr>
      <w:tr w:rsidR="006942EF" w14:paraId="68F18826" w14:textId="77777777" w:rsidTr="006942EF">
        <w:trPr>
          <w:trHeight w:val="624"/>
        </w:trPr>
        <w:tc>
          <w:tcPr>
            <w:tcW w:w="4596" w:type="dxa"/>
            <w:gridSpan w:val="2"/>
          </w:tcPr>
          <w:p w14:paraId="638E7CFD" w14:textId="7C6AC292" w:rsidR="006942EF" w:rsidRPr="00D71311" w:rsidRDefault="00707DC3" w:rsidP="006942EF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ae"/>
                <w:rFonts w:ascii="Arial" w:hAnsi="Arial" w:hint="eastAsia"/>
                <w:noProof/>
              </w:rPr>
              <w:drawing>
                <wp:inline distT="0" distB="0" distL="0" distR="0" wp14:anchorId="3A8912FB" wp14:editId="3B73C937">
                  <wp:extent cx="1620000" cy="2160000"/>
                  <wp:effectExtent l="0" t="0" r="0" b="0"/>
                  <wp:docPr id="10478425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84255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5CC0AB95" w14:textId="483E51E8" w:rsidR="006942EF" w:rsidRDefault="006942EF" w:rsidP="006942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照片：</w:t>
            </w:r>
            <w:r>
              <w:rPr>
                <w:rFonts w:ascii="Arial" w:hAnsi="Arial" w:hint="eastAsia"/>
                <w:sz w:val="18"/>
              </w:rPr>
              <w:t>Blum_Michael_Egger_junior</w:t>
            </w:r>
          </w:p>
          <w:p w14:paraId="6C5DE39A" w14:textId="38A31DE1" w:rsidR="006942EF" w:rsidRDefault="006E6A8D" w:rsidP="006942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</w:rPr>
              <w:t>Michael Egger junior</w:t>
            </w:r>
            <w:r>
              <w:rPr>
                <w:rFonts w:ascii="Arial" w:hAnsi="Arial" w:hint="eastAsia"/>
                <w:sz w:val="18"/>
              </w:rPr>
              <w:t>，</w:t>
            </w:r>
            <w:r>
              <w:rPr>
                <w:rFonts w:ascii="Arial" w:hAnsi="Arial" w:hint="eastAsia"/>
                <w:sz w:val="18"/>
              </w:rPr>
              <w:t xml:space="preserve">EGGER </w:t>
            </w:r>
            <w:r>
              <w:rPr>
                <w:rFonts w:ascii="Arial" w:hAnsi="Arial" w:hint="eastAsia"/>
                <w:sz w:val="18"/>
              </w:rPr>
              <w:t>集团销售与市场部负责人</w:t>
            </w:r>
          </w:p>
        </w:tc>
      </w:tr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597932A3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hint="eastAsia"/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</w:rPr>
              <w:t>www.blum.com</w:t>
            </w:r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hint="eastAsia"/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</w:rPr>
              <w:t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hint="eastAsia"/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</w:rPr>
              <w:t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hint="eastAsia"/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Style w:val="ae"/>
                <w:rFonts w:ascii="Arial" w:hAnsi="Arial" w:hint="eastAsia"/>
              </w:rPr>
              <w:t>www.instagram.com/blum_group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3"/>
            <w:vAlign w:val="center"/>
          </w:tcPr>
          <w:p w14:paraId="7CA57360" w14:textId="77777777" w:rsidR="00707DC3" w:rsidRDefault="00707DC3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45DE4FBA" w:rsidR="00F1617B" w:rsidRDefault="00F1617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ascii="Arial" w:hAnsi="Arial" w:hint="eastAsia"/>
                <w:b/>
              </w:rPr>
              <w:t>详情请联系：</w:t>
            </w:r>
            <w:r>
              <w:rPr>
                <w:rFonts w:hint="eastAsia"/>
              </w:rPr>
              <w:br/>
            </w:r>
            <w:r>
              <w:rPr>
                <w:rFonts w:ascii="Arial" w:hAnsi="Arial" w:hint="eastAsia"/>
              </w:rPr>
              <w:t>Samuel Duerr</w:t>
            </w:r>
            <w:r>
              <w:rPr>
                <w:rFonts w:ascii="Arial" w:hAnsi="Arial" w:hint="eastAsia"/>
              </w:rPr>
              <w:t>：电话</w:t>
            </w:r>
            <w:r>
              <w:rPr>
                <w:rFonts w:ascii="Arial" w:hAnsi="Arial" w:hint="eastAsia"/>
              </w:rPr>
              <w:t xml:space="preserve"> +43 5578 705-8106</w:t>
            </w:r>
            <w:r>
              <w:rPr>
                <w:rFonts w:ascii="Arial" w:hAnsi="Arial" w:hint="eastAsia"/>
              </w:rPr>
              <w:t>；邮箱</w:t>
            </w:r>
            <w:r>
              <w:rPr>
                <w:rFonts w:ascii="Arial" w:hAnsi="Arial" w:hint="eastAsia"/>
              </w:rPr>
              <w:t xml:space="preserve"> </w:t>
            </w:r>
            <w:hyperlink r:id="rId22">
              <w:r>
                <w:rPr>
                  <w:rStyle w:val="ae"/>
                  <w:rFonts w:ascii="Arial" w:hAnsi="Arial" w:hint="eastAsia"/>
                </w:rPr>
                <w:t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3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ascii="Arial" w:hAnsi="Arial" w:hint="eastAsia"/>
              </w:rPr>
              <w:t>Julius Blum GmbH</w:t>
            </w:r>
            <w:r>
              <w:rPr>
                <w:rFonts w:ascii="Arial" w:hAnsi="Arial" w:hint="eastAsia"/>
              </w:rPr>
              <w:br/>
              <w:t>Industriestr.1</w:t>
            </w:r>
            <w:r>
              <w:rPr>
                <w:rFonts w:ascii="Arial" w:hAnsi="Arial" w:hint="eastAsia"/>
              </w:rPr>
              <w:br/>
              <w:t>6973 Höchst/Austria</w:t>
            </w:r>
          </w:p>
        </w:tc>
      </w:tr>
      <w:tr w:rsidR="0057707E" w14:paraId="291931BF" w14:textId="77777777" w:rsidTr="00192759">
        <w:tc>
          <w:tcPr>
            <w:tcW w:w="9062" w:type="dxa"/>
            <w:gridSpan w:val="3"/>
            <w:vAlign w:val="center"/>
          </w:tcPr>
          <w:p w14:paraId="695C73FF" w14:textId="77777777" w:rsidR="000345C7" w:rsidRDefault="000345C7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677B4B5" w:rsidR="0057707E" w:rsidRDefault="0057707E" w:rsidP="001334FB">
            <w:pPr>
              <w:spacing w:line="360" w:lineRule="auto"/>
              <w:rPr>
                <w:rStyle w:val="ae"/>
                <w:rFonts w:ascii="Arial" w:hAnsi="Arial" w:cs="Arial"/>
                <w:noProof/>
              </w:rPr>
            </w:pPr>
            <w:r>
              <w:rPr>
                <w:rFonts w:ascii="Arial" w:hAnsi="Arial" w:hint="eastAsia"/>
                <w:b/>
              </w:rPr>
              <w:t>图片：</w:t>
            </w:r>
            <w:r>
              <w:rPr>
                <w:rFonts w:ascii="Arial" w:hAnsi="Arial" w:hint="eastAsia"/>
              </w:rPr>
              <w:t>可供免费发布，请注明图片来源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ae"/>
          <w:rFonts w:ascii="Arial" w:hAnsi="Arial" w:cs="Arial"/>
          <w:noProof/>
          <w:sz w:val="20"/>
          <w:szCs w:val="20"/>
        </w:rPr>
      </w:pPr>
    </w:p>
    <w:tbl>
      <w:tblPr>
        <w:tblStyle w:val="af8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4" w:name="_Hlk179778337"/>
            <w:r>
              <w:rPr>
                <w:rStyle w:val="normaltextrun"/>
                <w:rFonts w:ascii="Arial" w:hAnsi="Arial" w:hint="eastAsia"/>
                <w:b/>
              </w:rPr>
              <w:lastRenderedPageBreak/>
              <w:t xml:space="preserve">JULIUS BLUM GMBH </w:t>
            </w:r>
            <w:r>
              <w:rPr>
                <w:rStyle w:val="normaltextrun"/>
                <w:rFonts w:ascii="Arial" w:hAnsi="Arial" w:hint="eastAsia"/>
                <w:b/>
              </w:rPr>
              <w:t>优利思百隆有限公司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家具五金件制造和销售：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</w:rPr>
              <w:t>上翻门系列、铰链系列、抽屉系列</w:t>
            </w:r>
            <w:r>
              <w:rPr>
                <w:rStyle w:val="normaltextrun"/>
                <w:rFonts w:ascii="Arial" w:hAnsi="Arial" w:hint="eastAsia"/>
                <w:b/>
              </w:rPr>
              <w:t>、</w:t>
            </w:r>
            <w:r>
              <w:rPr>
                <w:rStyle w:val="normaltextrun"/>
                <w:rFonts w:ascii="Arial" w:hAnsi="Arial" w:hint="eastAsia"/>
              </w:rPr>
              <w:t>口袋门系列和动感开合技术，</w:t>
            </w:r>
            <w:r>
              <w:rPr>
                <w:rFonts w:ascii="Arial" w:hAnsi="Arial" w:hint="eastAsia"/>
              </w:rPr>
              <w:br/>
            </w:r>
            <w:r>
              <w:rPr>
                <w:rStyle w:val="normaltextrun"/>
                <w:rFonts w:ascii="Arial" w:hAnsi="Arial" w:hint="eastAsia"/>
              </w:rPr>
              <w:t>以及为此提供支持的加工工具和数字服务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生产基地：</w:t>
            </w:r>
            <w:r>
              <w:rPr>
                <w:rStyle w:val="normaltextrun"/>
                <w:rFonts w:ascii="Arial" w:hAnsi="Arial" w:hint="eastAsia"/>
              </w:rPr>
              <w:t xml:space="preserve">8 </w:t>
            </w:r>
            <w:r>
              <w:rPr>
                <w:rStyle w:val="normaltextrun"/>
                <w:rFonts w:ascii="Arial" w:hAnsi="Arial" w:hint="eastAsia"/>
              </w:rPr>
              <w:t>家工厂设在福拉尔贝格州</w:t>
            </w:r>
            <w:r>
              <w:rPr>
                <w:rStyle w:val="normaltextrun"/>
                <w:rFonts w:ascii="Arial" w:hAnsi="Arial" w:hint="eastAsia"/>
                <w:b/>
              </w:rPr>
              <w:t>，</w:t>
            </w:r>
            <w:r>
              <w:rPr>
                <w:rStyle w:val="normaltextrun"/>
                <w:rFonts w:ascii="Arial" w:hAnsi="Arial" w:hint="eastAsia"/>
              </w:rPr>
              <w:t>其他则分布在美国、巴西、波兰和中国</w:t>
            </w:r>
          </w:p>
          <w:p w14:paraId="37CAD0D2" w14:textId="101B8341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员工：</w:t>
            </w:r>
            <w:r>
              <w:rPr>
                <w:rStyle w:val="normaltextrun"/>
                <w:rFonts w:ascii="Arial" w:hAnsi="Arial" w:hint="eastAsia"/>
              </w:rPr>
              <w:t>全球共</w:t>
            </w:r>
            <w:r>
              <w:rPr>
                <w:rStyle w:val="normaltextrun"/>
                <w:rFonts w:ascii="Arial" w:hAnsi="Arial" w:hint="eastAsia"/>
              </w:rPr>
              <w:t xml:space="preserve"> 9</w:t>
            </w:r>
            <w:ins w:id="5" w:author="Wenwei (Charlotte) Li" w:date="2025-04-30T13:57:00Z" w16du:dateUtc="2025-04-30T05:57:00Z">
              <w:r w:rsidR="001A680B">
                <w:rPr>
                  <w:rStyle w:val="normaltextrun"/>
                  <w:rFonts w:ascii="Arial" w:hAnsi="Arial" w:hint="eastAsia"/>
                </w:rPr>
                <w:t>,</w:t>
              </w:r>
            </w:ins>
            <w:r>
              <w:rPr>
                <w:rStyle w:val="normaltextrun"/>
                <w:rFonts w:ascii="Arial" w:hAnsi="Arial" w:hint="eastAsia"/>
              </w:rPr>
              <w:t xml:space="preserve">300 </w:t>
            </w:r>
            <w:r>
              <w:rPr>
                <w:rStyle w:val="normaltextrun"/>
                <w:rFonts w:ascii="Arial" w:hAnsi="Arial" w:hint="eastAsia"/>
              </w:rPr>
              <w:t>名，其中</w:t>
            </w:r>
            <w:r>
              <w:rPr>
                <w:rStyle w:val="normaltextrun"/>
                <w:rFonts w:ascii="Arial" w:hAnsi="Arial" w:hint="eastAsia"/>
              </w:rPr>
              <w:t xml:space="preserve"> 6</w:t>
            </w:r>
            <w:ins w:id="6" w:author="Wenwei (Charlotte) Li" w:date="2025-04-30T13:57:00Z" w16du:dateUtc="2025-04-30T05:57:00Z">
              <w:r w:rsidR="001A680B">
                <w:rPr>
                  <w:rStyle w:val="normaltextrun"/>
                  <w:rFonts w:ascii="Arial" w:hAnsi="Arial" w:hint="eastAsia"/>
                </w:rPr>
                <w:t>,</w:t>
              </w:r>
            </w:ins>
            <w:r>
              <w:rPr>
                <w:rStyle w:val="normaltextrun"/>
                <w:rFonts w:ascii="Arial" w:hAnsi="Arial" w:hint="eastAsia"/>
              </w:rPr>
              <w:t xml:space="preserve">600 </w:t>
            </w:r>
            <w:r>
              <w:rPr>
                <w:rStyle w:val="normaltextrun"/>
                <w:rFonts w:ascii="Arial" w:hAnsi="Arial" w:hint="eastAsia"/>
              </w:rPr>
              <w:t>名在福拉尔贝格州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 xml:space="preserve">2023/2024 </w:t>
            </w:r>
            <w:r>
              <w:rPr>
                <w:rStyle w:val="normaltextrun"/>
                <w:rFonts w:ascii="Arial" w:hAnsi="Arial" w:hint="eastAsia"/>
                <w:b/>
              </w:rPr>
              <w:t>财年销售额：</w:t>
            </w:r>
            <w:r>
              <w:rPr>
                <w:rStyle w:val="normaltextrun"/>
                <w:rFonts w:ascii="Arial" w:hAnsi="Arial" w:hint="eastAsia"/>
              </w:rPr>
              <w:t xml:space="preserve">22.9716 </w:t>
            </w:r>
            <w:r>
              <w:rPr>
                <w:rStyle w:val="normaltextrun"/>
                <w:rFonts w:ascii="Arial" w:hAnsi="Arial" w:hint="eastAsia"/>
              </w:rPr>
              <w:t>亿欧元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海外销售份额：</w:t>
            </w:r>
            <w:r>
              <w:rPr>
                <w:rStyle w:val="normaltextrun"/>
                <w:rFonts w:ascii="Arial" w:hAnsi="Arial" w:hint="eastAsia"/>
              </w:rPr>
              <w:t>98%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子公司及代表处数量：</w:t>
            </w:r>
            <w:r>
              <w:rPr>
                <w:rStyle w:val="normaltextrun"/>
                <w:rFonts w:ascii="Arial" w:hAnsi="Arial" w:hint="eastAsia"/>
              </w:rPr>
              <w:t>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hint="eastAsia"/>
                <w:b/>
              </w:rPr>
              <w:t>全球供应市场数量：</w:t>
            </w:r>
            <w:r>
              <w:rPr>
                <w:rStyle w:val="normaltextrun"/>
                <w:rFonts w:ascii="Arial" w:hAnsi="Arial" w:hint="eastAsia"/>
              </w:rPr>
              <w:t>超过</w:t>
            </w:r>
            <w:r>
              <w:rPr>
                <w:rStyle w:val="normaltextrun"/>
                <w:rFonts w:ascii="Arial" w:hAnsi="Arial" w:hint="eastAsia"/>
              </w:rPr>
              <w:t xml:space="preserve"> 120 </w:t>
            </w:r>
            <w:r>
              <w:rPr>
                <w:rStyle w:val="normaltextrun"/>
                <w:rFonts w:ascii="Arial" w:hAnsi="Arial" w:hint="eastAsia"/>
              </w:rPr>
              <w:t>个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>版本：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 xml:space="preserve">2024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>年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 xml:space="preserve"> 7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>月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 xml:space="preserve"> 1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</w:rPr>
              <w:t>日</w:t>
            </w:r>
          </w:p>
        </w:tc>
      </w:tr>
      <w:bookmarkEnd w:id="4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F7B98" w14:textId="77777777" w:rsidR="002E5E52" w:rsidRDefault="002E5E52" w:rsidP="00181C52">
      <w:pPr>
        <w:spacing w:after="0" w:line="240" w:lineRule="auto"/>
      </w:pPr>
      <w:r>
        <w:separator/>
      </w:r>
    </w:p>
  </w:endnote>
  <w:endnote w:type="continuationSeparator" w:id="0">
    <w:p w14:paraId="03398AB6" w14:textId="77777777" w:rsidR="002E5E52" w:rsidRDefault="002E5E52" w:rsidP="00181C52">
      <w:pPr>
        <w:spacing w:after="0" w:line="240" w:lineRule="auto"/>
      </w:pPr>
      <w:r>
        <w:continuationSeparator/>
      </w:r>
    </w:p>
  </w:endnote>
  <w:endnote w:type="continuationNotice" w:id="1">
    <w:p w14:paraId="61525784" w14:textId="77777777" w:rsidR="002E5E52" w:rsidRDefault="002E5E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af0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af0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af0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af0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af0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af0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E58ED" w14:textId="77777777" w:rsidR="002E5E52" w:rsidRDefault="002E5E52" w:rsidP="00181C52">
      <w:pPr>
        <w:spacing w:after="0" w:line="240" w:lineRule="auto"/>
      </w:pPr>
      <w:r>
        <w:separator/>
      </w:r>
    </w:p>
  </w:footnote>
  <w:footnote w:type="continuationSeparator" w:id="0">
    <w:p w14:paraId="46B48FF0" w14:textId="77777777" w:rsidR="002E5E52" w:rsidRDefault="002E5E52" w:rsidP="00181C52">
      <w:pPr>
        <w:spacing w:after="0" w:line="240" w:lineRule="auto"/>
      </w:pPr>
      <w:r>
        <w:continuationSeparator/>
      </w:r>
    </w:p>
  </w:footnote>
  <w:footnote w:type="continuationNotice" w:id="1">
    <w:p w14:paraId="3D5DAFC2" w14:textId="77777777" w:rsidR="002E5E52" w:rsidRDefault="002E5E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af4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af4"/>
      <w:spacing w:line="360" w:lineRule="auto"/>
      <w:jc w:val="right"/>
      <w:rPr>
        <w:rFonts w:ascii="Arial" w:hAnsi="Arial" w:cs="Arial"/>
        <w:color w:val="000000"/>
      </w:rPr>
    </w:pPr>
    <w:r>
      <w:rPr>
        <w:rFonts w:hint="eastAsia"/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af4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优利思百隆有限公司，媒体服务</w:t>
    </w:r>
  </w:p>
  <w:p w14:paraId="52BB66D9" w14:textId="66400014" w:rsidR="00693B19" w:rsidRDefault="00693B19" w:rsidP="00693B19">
    <w:pPr>
      <w:pStyle w:val="af4"/>
      <w:spacing w:line="360" w:lineRule="auto"/>
      <w:rPr>
        <w:rFonts w:ascii="Arial" w:eastAsia="MS Mincho" w:hAnsi="Arial" w:cs="Arial"/>
        <w:color w:val="000000"/>
      </w:rPr>
    </w:pPr>
  </w:p>
  <w:p w14:paraId="34BE17AC" w14:textId="3BC8AABD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rFonts w:ascii="Arial" w:eastAsia="宋体" w:hAnsi="Arial" w:cs="Arial"/>
        <w:color w:val="808080"/>
        <w:sz w:val="20"/>
        <w:szCs w:val="20"/>
      </w:rPr>
    </w:pPr>
    <w:r>
      <w:rPr>
        <w:rFonts w:ascii="Arial" w:eastAsia="宋体" w:hAnsi="Arial" w:hint="eastAsia"/>
        <w:color w:val="808080"/>
        <w:sz w:val="20"/>
      </w:rPr>
      <w:t xml:space="preserve">Blum </w:t>
    </w:r>
    <w:r>
      <w:rPr>
        <w:rFonts w:ascii="Arial" w:eastAsia="宋体" w:hAnsi="Arial" w:hint="eastAsia"/>
        <w:color w:val="808080"/>
        <w:sz w:val="20"/>
      </w:rPr>
      <w:t>百隆全新抽屉系列，专为居住空间设计</w:t>
    </w:r>
  </w:p>
  <w:p w14:paraId="3FED980E" w14:textId="1FD655DE" w:rsidR="008F454D" w:rsidRPr="008F454D" w:rsidRDefault="2699FE3F" w:rsidP="008F454D">
    <w:pPr>
      <w:numPr>
        <w:ilvl w:val="0"/>
        <w:numId w:val="4"/>
      </w:numPr>
      <w:spacing w:after="0" w:line="360" w:lineRule="auto"/>
      <w:ind w:right="27"/>
      <w:rPr>
        <w:rFonts w:ascii="Arial" w:eastAsia="宋体" w:hAnsi="Arial" w:cs="Arial"/>
        <w:color w:val="808080"/>
        <w:sz w:val="20"/>
        <w:szCs w:val="20"/>
      </w:rPr>
    </w:pPr>
    <w:r>
      <w:rPr>
        <w:rFonts w:ascii="Arial" w:eastAsia="宋体" w:hAnsi="Arial" w:hint="eastAsia"/>
        <w:color w:val="808080" w:themeColor="background1" w:themeShade="80"/>
        <w:sz w:val="20"/>
      </w:rPr>
      <w:t>创新木质折叠底板（与</w:t>
    </w:r>
    <w:r>
      <w:rPr>
        <w:rFonts w:ascii="Arial" w:eastAsia="宋体" w:hAnsi="Arial" w:hint="eastAsia"/>
        <w:color w:val="808080" w:themeColor="background1" w:themeShade="80"/>
        <w:sz w:val="20"/>
      </w:rPr>
      <w:t xml:space="preserve"> EGGER </w:t>
    </w:r>
    <w:r>
      <w:rPr>
        <w:rFonts w:ascii="Arial" w:eastAsia="宋体" w:hAnsi="Arial" w:hint="eastAsia"/>
        <w:color w:val="808080" w:themeColor="background1" w:themeShade="80"/>
        <w:sz w:val="20"/>
      </w:rPr>
      <w:t>合作开发）</w:t>
    </w:r>
  </w:p>
  <w:p w14:paraId="4A1B807F" w14:textId="2093424C" w:rsidR="6AB7E440" w:rsidRPr="00AE2166" w:rsidRDefault="003F72C0" w:rsidP="00AE2166">
    <w:pPr>
      <w:numPr>
        <w:ilvl w:val="0"/>
        <w:numId w:val="4"/>
      </w:numPr>
      <w:spacing w:after="0" w:line="360" w:lineRule="auto"/>
      <w:ind w:right="27"/>
      <w:rPr>
        <w:rFonts w:ascii="Arial" w:eastAsia="宋体" w:hAnsi="Arial" w:cs="Arial"/>
        <w:color w:val="808080" w:themeColor="background1" w:themeShade="80"/>
        <w:sz w:val="20"/>
        <w:szCs w:val="20"/>
      </w:rPr>
    </w:pPr>
    <w:r>
      <w:rPr>
        <w:rFonts w:ascii="Arial" w:eastAsia="宋体" w:hAnsi="Arial" w:hint="eastAsia"/>
        <w:color w:val="808080" w:themeColor="background1" w:themeShade="80"/>
        <w:sz w:val="20"/>
      </w:rPr>
      <w:t>成熟工艺搭配现代设计，提供三种潮流配色</w:t>
    </w:r>
  </w:p>
  <w:p w14:paraId="186540A9" w14:textId="5A32EEB7" w:rsidR="00693B19" w:rsidRPr="0092594E" w:rsidRDefault="2699FE3F" w:rsidP="0092594E">
    <w:pPr>
      <w:numPr>
        <w:ilvl w:val="0"/>
        <w:numId w:val="4"/>
      </w:numPr>
      <w:spacing w:after="0" w:line="360" w:lineRule="auto"/>
      <w:ind w:right="27"/>
      <w:rPr>
        <w:rFonts w:ascii="Arial" w:eastAsia="宋体" w:hAnsi="Arial" w:cs="Arial"/>
        <w:color w:val="000000"/>
        <w:sz w:val="18"/>
        <w:szCs w:val="18"/>
      </w:rPr>
    </w:pPr>
    <w:r>
      <w:rPr>
        <w:rFonts w:ascii="Arial" w:eastAsia="宋体" w:hAnsi="Arial" w:hint="eastAsia"/>
        <w:color w:val="808080" w:themeColor="background1" w:themeShade="80"/>
        <w:sz w:val="20"/>
      </w:rPr>
      <w:t>简易安装，节省空间的平板包装方案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enwei (Charlotte) Li">
    <w15:presenceInfo w15:providerId="AD" w15:userId="S::wenwei.li@blum.com::213b051e-5302-41bd-83a7-1403486214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353C"/>
    <w:rsid w:val="00004962"/>
    <w:rsid w:val="000068F9"/>
    <w:rsid w:val="0000779A"/>
    <w:rsid w:val="000123D7"/>
    <w:rsid w:val="0001381E"/>
    <w:rsid w:val="00017812"/>
    <w:rsid w:val="00017F1E"/>
    <w:rsid w:val="000207C2"/>
    <w:rsid w:val="00020823"/>
    <w:rsid w:val="000277F4"/>
    <w:rsid w:val="00027EF5"/>
    <w:rsid w:val="00030331"/>
    <w:rsid w:val="00030EC5"/>
    <w:rsid w:val="000345C7"/>
    <w:rsid w:val="00036775"/>
    <w:rsid w:val="00040CFD"/>
    <w:rsid w:val="0004518C"/>
    <w:rsid w:val="0004598D"/>
    <w:rsid w:val="00045E58"/>
    <w:rsid w:val="000478F2"/>
    <w:rsid w:val="000502D2"/>
    <w:rsid w:val="00050A9F"/>
    <w:rsid w:val="00053305"/>
    <w:rsid w:val="000571FF"/>
    <w:rsid w:val="0006087D"/>
    <w:rsid w:val="00065110"/>
    <w:rsid w:val="000679AF"/>
    <w:rsid w:val="00067A41"/>
    <w:rsid w:val="00067ABD"/>
    <w:rsid w:val="0007292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83C6C"/>
    <w:rsid w:val="00083DAF"/>
    <w:rsid w:val="000917BC"/>
    <w:rsid w:val="000937B0"/>
    <w:rsid w:val="00095428"/>
    <w:rsid w:val="00096621"/>
    <w:rsid w:val="000A3FEC"/>
    <w:rsid w:val="000A6580"/>
    <w:rsid w:val="000B26FD"/>
    <w:rsid w:val="000B4F1C"/>
    <w:rsid w:val="000B7995"/>
    <w:rsid w:val="000B7AF1"/>
    <w:rsid w:val="000C0904"/>
    <w:rsid w:val="000C3505"/>
    <w:rsid w:val="000C4D99"/>
    <w:rsid w:val="000C6A4F"/>
    <w:rsid w:val="000C7B78"/>
    <w:rsid w:val="000D087A"/>
    <w:rsid w:val="000D1D1B"/>
    <w:rsid w:val="000D204E"/>
    <w:rsid w:val="000D277F"/>
    <w:rsid w:val="000D466D"/>
    <w:rsid w:val="000D606D"/>
    <w:rsid w:val="000E2814"/>
    <w:rsid w:val="000E75B4"/>
    <w:rsid w:val="000F4120"/>
    <w:rsid w:val="00101E26"/>
    <w:rsid w:val="00104F57"/>
    <w:rsid w:val="00107427"/>
    <w:rsid w:val="00107782"/>
    <w:rsid w:val="00107B2B"/>
    <w:rsid w:val="00113FF0"/>
    <w:rsid w:val="001141C8"/>
    <w:rsid w:val="00120E74"/>
    <w:rsid w:val="00120FE7"/>
    <w:rsid w:val="00122010"/>
    <w:rsid w:val="00122511"/>
    <w:rsid w:val="001230E1"/>
    <w:rsid w:val="00131A54"/>
    <w:rsid w:val="001334FB"/>
    <w:rsid w:val="001359DC"/>
    <w:rsid w:val="001366FB"/>
    <w:rsid w:val="0014060E"/>
    <w:rsid w:val="001469F1"/>
    <w:rsid w:val="001525A2"/>
    <w:rsid w:val="001530A5"/>
    <w:rsid w:val="00153356"/>
    <w:rsid w:val="001533C7"/>
    <w:rsid w:val="00160667"/>
    <w:rsid w:val="00174FC3"/>
    <w:rsid w:val="001761B8"/>
    <w:rsid w:val="00176485"/>
    <w:rsid w:val="001816C8"/>
    <w:rsid w:val="00181C52"/>
    <w:rsid w:val="00190B3C"/>
    <w:rsid w:val="00190D1B"/>
    <w:rsid w:val="00192759"/>
    <w:rsid w:val="00192A01"/>
    <w:rsid w:val="001A231D"/>
    <w:rsid w:val="001A4943"/>
    <w:rsid w:val="001A5C78"/>
    <w:rsid w:val="001A680B"/>
    <w:rsid w:val="001B1299"/>
    <w:rsid w:val="001B7E15"/>
    <w:rsid w:val="001C2DEC"/>
    <w:rsid w:val="001C3132"/>
    <w:rsid w:val="001C5B3B"/>
    <w:rsid w:val="001C5C12"/>
    <w:rsid w:val="001C7879"/>
    <w:rsid w:val="001D1F34"/>
    <w:rsid w:val="001D3E25"/>
    <w:rsid w:val="001D5E19"/>
    <w:rsid w:val="001E27DE"/>
    <w:rsid w:val="001E27F1"/>
    <w:rsid w:val="001E2ADD"/>
    <w:rsid w:val="001E77F2"/>
    <w:rsid w:val="001F103D"/>
    <w:rsid w:val="001F1AD7"/>
    <w:rsid w:val="001F3815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D43"/>
    <w:rsid w:val="00221D2D"/>
    <w:rsid w:val="002233F1"/>
    <w:rsid w:val="002236F1"/>
    <w:rsid w:val="002242F0"/>
    <w:rsid w:val="00231401"/>
    <w:rsid w:val="00231909"/>
    <w:rsid w:val="00231EA2"/>
    <w:rsid w:val="00232A41"/>
    <w:rsid w:val="00233187"/>
    <w:rsid w:val="00233830"/>
    <w:rsid w:val="00233EB9"/>
    <w:rsid w:val="00236CCA"/>
    <w:rsid w:val="00236EA5"/>
    <w:rsid w:val="00237993"/>
    <w:rsid w:val="00241849"/>
    <w:rsid w:val="002425FF"/>
    <w:rsid w:val="00242EFD"/>
    <w:rsid w:val="0024344C"/>
    <w:rsid w:val="0024771B"/>
    <w:rsid w:val="002478F7"/>
    <w:rsid w:val="00247ECA"/>
    <w:rsid w:val="00251BCF"/>
    <w:rsid w:val="002529A2"/>
    <w:rsid w:val="00252B81"/>
    <w:rsid w:val="00252BAE"/>
    <w:rsid w:val="00254E2E"/>
    <w:rsid w:val="00257608"/>
    <w:rsid w:val="00260231"/>
    <w:rsid w:val="00262AF4"/>
    <w:rsid w:val="0026442A"/>
    <w:rsid w:val="0026446E"/>
    <w:rsid w:val="002653FB"/>
    <w:rsid w:val="00265A67"/>
    <w:rsid w:val="0026623E"/>
    <w:rsid w:val="00281296"/>
    <w:rsid w:val="0028380B"/>
    <w:rsid w:val="002853E9"/>
    <w:rsid w:val="00285F20"/>
    <w:rsid w:val="002874C9"/>
    <w:rsid w:val="00287B98"/>
    <w:rsid w:val="00290A77"/>
    <w:rsid w:val="00296BBA"/>
    <w:rsid w:val="0029722A"/>
    <w:rsid w:val="002A0ED0"/>
    <w:rsid w:val="002A1491"/>
    <w:rsid w:val="002A5FB6"/>
    <w:rsid w:val="002A74EB"/>
    <w:rsid w:val="002B0056"/>
    <w:rsid w:val="002B21E8"/>
    <w:rsid w:val="002B566F"/>
    <w:rsid w:val="002B6600"/>
    <w:rsid w:val="002B6C75"/>
    <w:rsid w:val="002B70BC"/>
    <w:rsid w:val="002B7590"/>
    <w:rsid w:val="002C029A"/>
    <w:rsid w:val="002C07E8"/>
    <w:rsid w:val="002C0CD2"/>
    <w:rsid w:val="002C3E57"/>
    <w:rsid w:val="002C4E2B"/>
    <w:rsid w:val="002D003A"/>
    <w:rsid w:val="002D1653"/>
    <w:rsid w:val="002D1FBF"/>
    <w:rsid w:val="002D247C"/>
    <w:rsid w:val="002D42BA"/>
    <w:rsid w:val="002D6FCE"/>
    <w:rsid w:val="002E530C"/>
    <w:rsid w:val="002E5E52"/>
    <w:rsid w:val="002E6A6F"/>
    <w:rsid w:val="002F13F0"/>
    <w:rsid w:val="002F191D"/>
    <w:rsid w:val="002F1D4D"/>
    <w:rsid w:val="002F2F94"/>
    <w:rsid w:val="002F321B"/>
    <w:rsid w:val="002F3D4D"/>
    <w:rsid w:val="002F6379"/>
    <w:rsid w:val="0030312F"/>
    <w:rsid w:val="0031028D"/>
    <w:rsid w:val="00310FAD"/>
    <w:rsid w:val="00313377"/>
    <w:rsid w:val="003155DD"/>
    <w:rsid w:val="00317D84"/>
    <w:rsid w:val="00325A7F"/>
    <w:rsid w:val="00325E6C"/>
    <w:rsid w:val="00326A58"/>
    <w:rsid w:val="0033272B"/>
    <w:rsid w:val="0033769D"/>
    <w:rsid w:val="00341930"/>
    <w:rsid w:val="0034213A"/>
    <w:rsid w:val="003444E2"/>
    <w:rsid w:val="003465C6"/>
    <w:rsid w:val="003513E2"/>
    <w:rsid w:val="00352849"/>
    <w:rsid w:val="00354814"/>
    <w:rsid w:val="0035556C"/>
    <w:rsid w:val="00362369"/>
    <w:rsid w:val="00366468"/>
    <w:rsid w:val="003743C9"/>
    <w:rsid w:val="00374BB5"/>
    <w:rsid w:val="00382A50"/>
    <w:rsid w:val="00387191"/>
    <w:rsid w:val="003877CA"/>
    <w:rsid w:val="003942F9"/>
    <w:rsid w:val="0039510A"/>
    <w:rsid w:val="00395632"/>
    <w:rsid w:val="003A1B46"/>
    <w:rsid w:val="003A5E9C"/>
    <w:rsid w:val="003A69F2"/>
    <w:rsid w:val="003A776F"/>
    <w:rsid w:val="003B31E9"/>
    <w:rsid w:val="003B3E11"/>
    <w:rsid w:val="003C08D4"/>
    <w:rsid w:val="003C0FF0"/>
    <w:rsid w:val="003C256F"/>
    <w:rsid w:val="003C4432"/>
    <w:rsid w:val="003C6373"/>
    <w:rsid w:val="003D2DD2"/>
    <w:rsid w:val="003D2EAF"/>
    <w:rsid w:val="003D57BA"/>
    <w:rsid w:val="003D7A1C"/>
    <w:rsid w:val="003E31C3"/>
    <w:rsid w:val="003E760B"/>
    <w:rsid w:val="003F0FF8"/>
    <w:rsid w:val="003F72C0"/>
    <w:rsid w:val="00402201"/>
    <w:rsid w:val="004028FD"/>
    <w:rsid w:val="00404719"/>
    <w:rsid w:val="00405541"/>
    <w:rsid w:val="00415B73"/>
    <w:rsid w:val="00420591"/>
    <w:rsid w:val="00422260"/>
    <w:rsid w:val="00422566"/>
    <w:rsid w:val="0042417E"/>
    <w:rsid w:val="0042473E"/>
    <w:rsid w:val="00430503"/>
    <w:rsid w:val="00431D78"/>
    <w:rsid w:val="00433A5F"/>
    <w:rsid w:val="00433B14"/>
    <w:rsid w:val="00434271"/>
    <w:rsid w:val="00434963"/>
    <w:rsid w:val="00434E9B"/>
    <w:rsid w:val="0043526B"/>
    <w:rsid w:val="00437C87"/>
    <w:rsid w:val="00440C98"/>
    <w:rsid w:val="00441B96"/>
    <w:rsid w:val="00442BFA"/>
    <w:rsid w:val="00445E79"/>
    <w:rsid w:val="004466EB"/>
    <w:rsid w:val="00446786"/>
    <w:rsid w:val="00452C7B"/>
    <w:rsid w:val="00453B98"/>
    <w:rsid w:val="00454D75"/>
    <w:rsid w:val="00456F68"/>
    <w:rsid w:val="004631F3"/>
    <w:rsid w:val="0046371E"/>
    <w:rsid w:val="004643A8"/>
    <w:rsid w:val="00464A76"/>
    <w:rsid w:val="004716F6"/>
    <w:rsid w:val="0047483B"/>
    <w:rsid w:val="00481D3D"/>
    <w:rsid w:val="004852C6"/>
    <w:rsid w:val="00494492"/>
    <w:rsid w:val="00494A2A"/>
    <w:rsid w:val="00496C71"/>
    <w:rsid w:val="004A0991"/>
    <w:rsid w:val="004A28C1"/>
    <w:rsid w:val="004A4CAC"/>
    <w:rsid w:val="004B000C"/>
    <w:rsid w:val="004B2587"/>
    <w:rsid w:val="004B563E"/>
    <w:rsid w:val="004B7C3B"/>
    <w:rsid w:val="004C0249"/>
    <w:rsid w:val="004C1888"/>
    <w:rsid w:val="004C7408"/>
    <w:rsid w:val="004D169F"/>
    <w:rsid w:val="004E25C9"/>
    <w:rsid w:val="004E3499"/>
    <w:rsid w:val="004E5B78"/>
    <w:rsid w:val="004F0015"/>
    <w:rsid w:val="00500E2A"/>
    <w:rsid w:val="00504599"/>
    <w:rsid w:val="00505A82"/>
    <w:rsid w:val="00505EDD"/>
    <w:rsid w:val="00510F79"/>
    <w:rsid w:val="00510FD5"/>
    <w:rsid w:val="00521DCD"/>
    <w:rsid w:val="005230A9"/>
    <w:rsid w:val="00523318"/>
    <w:rsid w:val="0053021D"/>
    <w:rsid w:val="00530769"/>
    <w:rsid w:val="00531389"/>
    <w:rsid w:val="0053431A"/>
    <w:rsid w:val="00534D94"/>
    <w:rsid w:val="00534E15"/>
    <w:rsid w:val="00540B8A"/>
    <w:rsid w:val="00540F1E"/>
    <w:rsid w:val="0054294D"/>
    <w:rsid w:val="00543137"/>
    <w:rsid w:val="00544E31"/>
    <w:rsid w:val="0055214D"/>
    <w:rsid w:val="0056022E"/>
    <w:rsid w:val="005602DA"/>
    <w:rsid w:val="005658A7"/>
    <w:rsid w:val="005722A0"/>
    <w:rsid w:val="00574CEB"/>
    <w:rsid w:val="005765B9"/>
    <w:rsid w:val="0057707E"/>
    <w:rsid w:val="005803A0"/>
    <w:rsid w:val="005817E0"/>
    <w:rsid w:val="00581B1F"/>
    <w:rsid w:val="00582957"/>
    <w:rsid w:val="0058322A"/>
    <w:rsid w:val="00586BDC"/>
    <w:rsid w:val="00594EE6"/>
    <w:rsid w:val="005958E8"/>
    <w:rsid w:val="005A0900"/>
    <w:rsid w:val="005A0C15"/>
    <w:rsid w:val="005A23C1"/>
    <w:rsid w:val="005A2B7E"/>
    <w:rsid w:val="005A3EF7"/>
    <w:rsid w:val="005A4B12"/>
    <w:rsid w:val="005A6480"/>
    <w:rsid w:val="005A7751"/>
    <w:rsid w:val="005B4431"/>
    <w:rsid w:val="005B5B04"/>
    <w:rsid w:val="005B7BA2"/>
    <w:rsid w:val="005B7C1F"/>
    <w:rsid w:val="005C1F69"/>
    <w:rsid w:val="005C3279"/>
    <w:rsid w:val="005C68D3"/>
    <w:rsid w:val="005C693E"/>
    <w:rsid w:val="005C6F4A"/>
    <w:rsid w:val="005D183A"/>
    <w:rsid w:val="005D2FBC"/>
    <w:rsid w:val="005D5929"/>
    <w:rsid w:val="005D704F"/>
    <w:rsid w:val="005E1B5B"/>
    <w:rsid w:val="005E700C"/>
    <w:rsid w:val="005F02A0"/>
    <w:rsid w:val="005F0EF9"/>
    <w:rsid w:val="005F15CA"/>
    <w:rsid w:val="005F22C8"/>
    <w:rsid w:val="005F3824"/>
    <w:rsid w:val="005F4D30"/>
    <w:rsid w:val="006025D7"/>
    <w:rsid w:val="006029A1"/>
    <w:rsid w:val="0060574A"/>
    <w:rsid w:val="00606F94"/>
    <w:rsid w:val="00607C39"/>
    <w:rsid w:val="006103AF"/>
    <w:rsid w:val="006121A5"/>
    <w:rsid w:val="00616001"/>
    <w:rsid w:val="00616BFF"/>
    <w:rsid w:val="00625AE1"/>
    <w:rsid w:val="00626A81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5909"/>
    <w:rsid w:val="00655BBD"/>
    <w:rsid w:val="0065641C"/>
    <w:rsid w:val="00660E55"/>
    <w:rsid w:val="006616F5"/>
    <w:rsid w:val="00667CAA"/>
    <w:rsid w:val="00671F5F"/>
    <w:rsid w:val="00677162"/>
    <w:rsid w:val="006864A3"/>
    <w:rsid w:val="00686EA9"/>
    <w:rsid w:val="00690F4B"/>
    <w:rsid w:val="00691BC0"/>
    <w:rsid w:val="00692A0F"/>
    <w:rsid w:val="006931C7"/>
    <w:rsid w:val="00693B19"/>
    <w:rsid w:val="006942EF"/>
    <w:rsid w:val="0069512D"/>
    <w:rsid w:val="00696D97"/>
    <w:rsid w:val="00697DA6"/>
    <w:rsid w:val="00697E30"/>
    <w:rsid w:val="006A1458"/>
    <w:rsid w:val="006A6681"/>
    <w:rsid w:val="006B0C15"/>
    <w:rsid w:val="006B3A69"/>
    <w:rsid w:val="006B4071"/>
    <w:rsid w:val="006B4167"/>
    <w:rsid w:val="006C0185"/>
    <w:rsid w:val="006C2218"/>
    <w:rsid w:val="006C508D"/>
    <w:rsid w:val="006D2A6B"/>
    <w:rsid w:val="006D55B5"/>
    <w:rsid w:val="006D70FF"/>
    <w:rsid w:val="006E2D63"/>
    <w:rsid w:val="006E590E"/>
    <w:rsid w:val="006E6A8D"/>
    <w:rsid w:val="006F00B3"/>
    <w:rsid w:val="006F120D"/>
    <w:rsid w:val="006F1DBD"/>
    <w:rsid w:val="006F3A6A"/>
    <w:rsid w:val="006F3DA0"/>
    <w:rsid w:val="006F4912"/>
    <w:rsid w:val="006F625D"/>
    <w:rsid w:val="006F737A"/>
    <w:rsid w:val="006F7DA7"/>
    <w:rsid w:val="00707DC3"/>
    <w:rsid w:val="00712190"/>
    <w:rsid w:val="00712347"/>
    <w:rsid w:val="0071380C"/>
    <w:rsid w:val="007154F1"/>
    <w:rsid w:val="007161B3"/>
    <w:rsid w:val="00717B8F"/>
    <w:rsid w:val="00721A27"/>
    <w:rsid w:val="007224FD"/>
    <w:rsid w:val="00723528"/>
    <w:rsid w:val="00730066"/>
    <w:rsid w:val="0073119B"/>
    <w:rsid w:val="00731439"/>
    <w:rsid w:val="00731C81"/>
    <w:rsid w:val="00731E41"/>
    <w:rsid w:val="0073441A"/>
    <w:rsid w:val="007350E9"/>
    <w:rsid w:val="00736E4B"/>
    <w:rsid w:val="007403F1"/>
    <w:rsid w:val="00745605"/>
    <w:rsid w:val="00745CDE"/>
    <w:rsid w:val="00750E75"/>
    <w:rsid w:val="007518BC"/>
    <w:rsid w:val="00751A7F"/>
    <w:rsid w:val="00752DC2"/>
    <w:rsid w:val="00752FB3"/>
    <w:rsid w:val="0075395F"/>
    <w:rsid w:val="007571AA"/>
    <w:rsid w:val="00763F73"/>
    <w:rsid w:val="00763FE0"/>
    <w:rsid w:val="0077031D"/>
    <w:rsid w:val="00770354"/>
    <w:rsid w:val="00771D61"/>
    <w:rsid w:val="00771E1A"/>
    <w:rsid w:val="00777FF2"/>
    <w:rsid w:val="007827D2"/>
    <w:rsid w:val="0078350D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452F"/>
    <w:rsid w:val="007A6402"/>
    <w:rsid w:val="007B346D"/>
    <w:rsid w:val="007B4AF1"/>
    <w:rsid w:val="007B72E5"/>
    <w:rsid w:val="007B7778"/>
    <w:rsid w:val="007C3E61"/>
    <w:rsid w:val="007C4614"/>
    <w:rsid w:val="007C4B28"/>
    <w:rsid w:val="007C4E8E"/>
    <w:rsid w:val="007C6CA2"/>
    <w:rsid w:val="007D050D"/>
    <w:rsid w:val="007D4677"/>
    <w:rsid w:val="007D4A2D"/>
    <w:rsid w:val="007D7BFA"/>
    <w:rsid w:val="007E3EFC"/>
    <w:rsid w:val="007F3729"/>
    <w:rsid w:val="007F3995"/>
    <w:rsid w:val="007F40A7"/>
    <w:rsid w:val="007F6EB7"/>
    <w:rsid w:val="00801710"/>
    <w:rsid w:val="008022DB"/>
    <w:rsid w:val="00806739"/>
    <w:rsid w:val="00807837"/>
    <w:rsid w:val="00811D6A"/>
    <w:rsid w:val="00812CE1"/>
    <w:rsid w:val="00820297"/>
    <w:rsid w:val="00821153"/>
    <w:rsid w:val="00822437"/>
    <w:rsid w:val="00823E38"/>
    <w:rsid w:val="00824F0E"/>
    <w:rsid w:val="00826255"/>
    <w:rsid w:val="0082731B"/>
    <w:rsid w:val="00827A25"/>
    <w:rsid w:val="0083199A"/>
    <w:rsid w:val="00833B17"/>
    <w:rsid w:val="008402A1"/>
    <w:rsid w:val="0084147A"/>
    <w:rsid w:val="00844135"/>
    <w:rsid w:val="00844EE1"/>
    <w:rsid w:val="00845700"/>
    <w:rsid w:val="00851C4C"/>
    <w:rsid w:val="008528FE"/>
    <w:rsid w:val="00853BFB"/>
    <w:rsid w:val="0085737A"/>
    <w:rsid w:val="00862241"/>
    <w:rsid w:val="008659A4"/>
    <w:rsid w:val="00865E5D"/>
    <w:rsid w:val="00866C4D"/>
    <w:rsid w:val="00867180"/>
    <w:rsid w:val="008679B2"/>
    <w:rsid w:val="00867B39"/>
    <w:rsid w:val="00870344"/>
    <w:rsid w:val="00871AB8"/>
    <w:rsid w:val="00871C44"/>
    <w:rsid w:val="008740F6"/>
    <w:rsid w:val="008768CB"/>
    <w:rsid w:val="008812B4"/>
    <w:rsid w:val="00884030"/>
    <w:rsid w:val="00886565"/>
    <w:rsid w:val="00886F31"/>
    <w:rsid w:val="008872BA"/>
    <w:rsid w:val="00891262"/>
    <w:rsid w:val="00894942"/>
    <w:rsid w:val="008965C4"/>
    <w:rsid w:val="008A4A22"/>
    <w:rsid w:val="008A6A90"/>
    <w:rsid w:val="008A7DB2"/>
    <w:rsid w:val="008B465E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715F"/>
    <w:rsid w:val="008D7322"/>
    <w:rsid w:val="008E1058"/>
    <w:rsid w:val="008E2DC1"/>
    <w:rsid w:val="008E31FD"/>
    <w:rsid w:val="008E4E07"/>
    <w:rsid w:val="008E5B11"/>
    <w:rsid w:val="008E5B64"/>
    <w:rsid w:val="008F0E47"/>
    <w:rsid w:val="008F2109"/>
    <w:rsid w:val="008F2FD0"/>
    <w:rsid w:val="008F429D"/>
    <w:rsid w:val="008F454D"/>
    <w:rsid w:val="008F589E"/>
    <w:rsid w:val="00902881"/>
    <w:rsid w:val="00904B36"/>
    <w:rsid w:val="009073E2"/>
    <w:rsid w:val="00912FA6"/>
    <w:rsid w:val="009135DD"/>
    <w:rsid w:val="0091646D"/>
    <w:rsid w:val="00917201"/>
    <w:rsid w:val="00920181"/>
    <w:rsid w:val="0092057B"/>
    <w:rsid w:val="009207BC"/>
    <w:rsid w:val="0092091E"/>
    <w:rsid w:val="0092594E"/>
    <w:rsid w:val="00932DBE"/>
    <w:rsid w:val="009353E0"/>
    <w:rsid w:val="009357F3"/>
    <w:rsid w:val="009415C1"/>
    <w:rsid w:val="0094695D"/>
    <w:rsid w:val="00947FB9"/>
    <w:rsid w:val="00951085"/>
    <w:rsid w:val="00951212"/>
    <w:rsid w:val="0095173B"/>
    <w:rsid w:val="009548F3"/>
    <w:rsid w:val="00957166"/>
    <w:rsid w:val="0097579D"/>
    <w:rsid w:val="0097671B"/>
    <w:rsid w:val="0097673E"/>
    <w:rsid w:val="009808C6"/>
    <w:rsid w:val="00983957"/>
    <w:rsid w:val="009919B5"/>
    <w:rsid w:val="0099487E"/>
    <w:rsid w:val="00995371"/>
    <w:rsid w:val="00996A5A"/>
    <w:rsid w:val="00997CD0"/>
    <w:rsid w:val="009A2C9B"/>
    <w:rsid w:val="009A6A9A"/>
    <w:rsid w:val="009B4354"/>
    <w:rsid w:val="009B4826"/>
    <w:rsid w:val="009B4FC3"/>
    <w:rsid w:val="009B5CAB"/>
    <w:rsid w:val="009B74CF"/>
    <w:rsid w:val="009B7712"/>
    <w:rsid w:val="009C0703"/>
    <w:rsid w:val="009C18E4"/>
    <w:rsid w:val="009C2678"/>
    <w:rsid w:val="009C4645"/>
    <w:rsid w:val="009C4B64"/>
    <w:rsid w:val="009C6A97"/>
    <w:rsid w:val="009C70C5"/>
    <w:rsid w:val="009D15E3"/>
    <w:rsid w:val="009D30F2"/>
    <w:rsid w:val="009D5B81"/>
    <w:rsid w:val="009D5D6C"/>
    <w:rsid w:val="009D753D"/>
    <w:rsid w:val="009E3E48"/>
    <w:rsid w:val="009E5796"/>
    <w:rsid w:val="009F04A2"/>
    <w:rsid w:val="009F32E7"/>
    <w:rsid w:val="009F43DE"/>
    <w:rsid w:val="009F4C12"/>
    <w:rsid w:val="009F5739"/>
    <w:rsid w:val="009F5A54"/>
    <w:rsid w:val="009F62EF"/>
    <w:rsid w:val="00A031CF"/>
    <w:rsid w:val="00A03223"/>
    <w:rsid w:val="00A035CA"/>
    <w:rsid w:val="00A10E27"/>
    <w:rsid w:val="00A12B43"/>
    <w:rsid w:val="00A1348F"/>
    <w:rsid w:val="00A15580"/>
    <w:rsid w:val="00A21E00"/>
    <w:rsid w:val="00A21E1D"/>
    <w:rsid w:val="00A22010"/>
    <w:rsid w:val="00A233A0"/>
    <w:rsid w:val="00A25EAD"/>
    <w:rsid w:val="00A268FE"/>
    <w:rsid w:val="00A26B82"/>
    <w:rsid w:val="00A3243B"/>
    <w:rsid w:val="00A332BE"/>
    <w:rsid w:val="00A36C77"/>
    <w:rsid w:val="00A42026"/>
    <w:rsid w:val="00A42ECD"/>
    <w:rsid w:val="00A46B26"/>
    <w:rsid w:val="00A52A2B"/>
    <w:rsid w:val="00A54E9B"/>
    <w:rsid w:val="00A554D3"/>
    <w:rsid w:val="00A5638C"/>
    <w:rsid w:val="00A5729C"/>
    <w:rsid w:val="00A60A54"/>
    <w:rsid w:val="00A70EFC"/>
    <w:rsid w:val="00A7210D"/>
    <w:rsid w:val="00A72144"/>
    <w:rsid w:val="00A72C51"/>
    <w:rsid w:val="00A74992"/>
    <w:rsid w:val="00A753F7"/>
    <w:rsid w:val="00A80466"/>
    <w:rsid w:val="00A823A8"/>
    <w:rsid w:val="00A82DF2"/>
    <w:rsid w:val="00A82FA0"/>
    <w:rsid w:val="00A83707"/>
    <w:rsid w:val="00A83E51"/>
    <w:rsid w:val="00A8418B"/>
    <w:rsid w:val="00A8457A"/>
    <w:rsid w:val="00A90D79"/>
    <w:rsid w:val="00A93ADE"/>
    <w:rsid w:val="00A95EDE"/>
    <w:rsid w:val="00A97523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2994"/>
    <w:rsid w:val="00AC5823"/>
    <w:rsid w:val="00AC7CE5"/>
    <w:rsid w:val="00AD1B01"/>
    <w:rsid w:val="00AD3B20"/>
    <w:rsid w:val="00AD4293"/>
    <w:rsid w:val="00AD4ADC"/>
    <w:rsid w:val="00AD65FE"/>
    <w:rsid w:val="00AD779B"/>
    <w:rsid w:val="00AE063B"/>
    <w:rsid w:val="00AE1AB5"/>
    <w:rsid w:val="00AE2166"/>
    <w:rsid w:val="00AE7678"/>
    <w:rsid w:val="00AF572F"/>
    <w:rsid w:val="00AF5B79"/>
    <w:rsid w:val="00AF5EAF"/>
    <w:rsid w:val="00AF7669"/>
    <w:rsid w:val="00B022C9"/>
    <w:rsid w:val="00B0318B"/>
    <w:rsid w:val="00B04ACA"/>
    <w:rsid w:val="00B0526E"/>
    <w:rsid w:val="00B05F51"/>
    <w:rsid w:val="00B10916"/>
    <w:rsid w:val="00B1276B"/>
    <w:rsid w:val="00B13790"/>
    <w:rsid w:val="00B138DA"/>
    <w:rsid w:val="00B234DE"/>
    <w:rsid w:val="00B27598"/>
    <w:rsid w:val="00B3006D"/>
    <w:rsid w:val="00B3199F"/>
    <w:rsid w:val="00B32C5A"/>
    <w:rsid w:val="00B33E96"/>
    <w:rsid w:val="00B343D0"/>
    <w:rsid w:val="00B347F4"/>
    <w:rsid w:val="00B34B01"/>
    <w:rsid w:val="00B35177"/>
    <w:rsid w:val="00B365B9"/>
    <w:rsid w:val="00B37071"/>
    <w:rsid w:val="00B402EA"/>
    <w:rsid w:val="00B40506"/>
    <w:rsid w:val="00B44407"/>
    <w:rsid w:val="00B446E3"/>
    <w:rsid w:val="00B4726F"/>
    <w:rsid w:val="00B479A3"/>
    <w:rsid w:val="00B56C6D"/>
    <w:rsid w:val="00B5791D"/>
    <w:rsid w:val="00B61F33"/>
    <w:rsid w:val="00B64D99"/>
    <w:rsid w:val="00B7020A"/>
    <w:rsid w:val="00B70DB8"/>
    <w:rsid w:val="00B7214D"/>
    <w:rsid w:val="00B74C63"/>
    <w:rsid w:val="00B75755"/>
    <w:rsid w:val="00B837BD"/>
    <w:rsid w:val="00B87592"/>
    <w:rsid w:val="00B9276F"/>
    <w:rsid w:val="00B95684"/>
    <w:rsid w:val="00BA034B"/>
    <w:rsid w:val="00BA3D20"/>
    <w:rsid w:val="00BA481A"/>
    <w:rsid w:val="00BA4C2A"/>
    <w:rsid w:val="00BA6991"/>
    <w:rsid w:val="00BA7D6C"/>
    <w:rsid w:val="00BB1D1B"/>
    <w:rsid w:val="00BB2BE7"/>
    <w:rsid w:val="00BB51EC"/>
    <w:rsid w:val="00BB772C"/>
    <w:rsid w:val="00BC1DEB"/>
    <w:rsid w:val="00BC7212"/>
    <w:rsid w:val="00BD1BEB"/>
    <w:rsid w:val="00BD248A"/>
    <w:rsid w:val="00BD2BA3"/>
    <w:rsid w:val="00BD3745"/>
    <w:rsid w:val="00BD5537"/>
    <w:rsid w:val="00BD66B0"/>
    <w:rsid w:val="00BE0E4B"/>
    <w:rsid w:val="00BE1046"/>
    <w:rsid w:val="00BE1329"/>
    <w:rsid w:val="00BE2060"/>
    <w:rsid w:val="00BE4A83"/>
    <w:rsid w:val="00BF05AB"/>
    <w:rsid w:val="00BF2167"/>
    <w:rsid w:val="00BF30EA"/>
    <w:rsid w:val="00BF3BF0"/>
    <w:rsid w:val="00BF4EE4"/>
    <w:rsid w:val="00BF5F01"/>
    <w:rsid w:val="00BF65C1"/>
    <w:rsid w:val="00BF6933"/>
    <w:rsid w:val="00C00757"/>
    <w:rsid w:val="00C02AC3"/>
    <w:rsid w:val="00C02F9B"/>
    <w:rsid w:val="00C0493D"/>
    <w:rsid w:val="00C04F87"/>
    <w:rsid w:val="00C10A95"/>
    <w:rsid w:val="00C11128"/>
    <w:rsid w:val="00C13674"/>
    <w:rsid w:val="00C22DC2"/>
    <w:rsid w:val="00C30581"/>
    <w:rsid w:val="00C30719"/>
    <w:rsid w:val="00C34133"/>
    <w:rsid w:val="00C4256A"/>
    <w:rsid w:val="00C43171"/>
    <w:rsid w:val="00C46977"/>
    <w:rsid w:val="00C46CEC"/>
    <w:rsid w:val="00C50D24"/>
    <w:rsid w:val="00C5126C"/>
    <w:rsid w:val="00C52843"/>
    <w:rsid w:val="00C53B82"/>
    <w:rsid w:val="00C53C36"/>
    <w:rsid w:val="00C55E4D"/>
    <w:rsid w:val="00C567C2"/>
    <w:rsid w:val="00C568BA"/>
    <w:rsid w:val="00C63909"/>
    <w:rsid w:val="00C65D99"/>
    <w:rsid w:val="00C66101"/>
    <w:rsid w:val="00C67168"/>
    <w:rsid w:val="00C73AD2"/>
    <w:rsid w:val="00C73BC4"/>
    <w:rsid w:val="00C77017"/>
    <w:rsid w:val="00C807F1"/>
    <w:rsid w:val="00C80F7C"/>
    <w:rsid w:val="00C814EC"/>
    <w:rsid w:val="00C81DC2"/>
    <w:rsid w:val="00C82C49"/>
    <w:rsid w:val="00C8329C"/>
    <w:rsid w:val="00C87A43"/>
    <w:rsid w:val="00C9147E"/>
    <w:rsid w:val="00C93873"/>
    <w:rsid w:val="00C93D84"/>
    <w:rsid w:val="00C947D2"/>
    <w:rsid w:val="00C97C34"/>
    <w:rsid w:val="00CA01B1"/>
    <w:rsid w:val="00CA0E96"/>
    <w:rsid w:val="00CA2A3D"/>
    <w:rsid w:val="00CA2BFE"/>
    <w:rsid w:val="00CB2AD7"/>
    <w:rsid w:val="00CB41D7"/>
    <w:rsid w:val="00CB534F"/>
    <w:rsid w:val="00CB73C6"/>
    <w:rsid w:val="00CB7567"/>
    <w:rsid w:val="00CB7CA5"/>
    <w:rsid w:val="00CB7E9D"/>
    <w:rsid w:val="00CC096A"/>
    <w:rsid w:val="00CC253E"/>
    <w:rsid w:val="00CC4869"/>
    <w:rsid w:val="00CC7791"/>
    <w:rsid w:val="00CD10B2"/>
    <w:rsid w:val="00CD1E28"/>
    <w:rsid w:val="00CD5BA3"/>
    <w:rsid w:val="00CD6A39"/>
    <w:rsid w:val="00CD6E37"/>
    <w:rsid w:val="00CE04B8"/>
    <w:rsid w:val="00CE0ACB"/>
    <w:rsid w:val="00CE2063"/>
    <w:rsid w:val="00CE3AAE"/>
    <w:rsid w:val="00CF05D2"/>
    <w:rsid w:val="00CF2D4D"/>
    <w:rsid w:val="00CF4766"/>
    <w:rsid w:val="00CF499D"/>
    <w:rsid w:val="00CF7EBF"/>
    <w:rsid w:val="00D0175B"/>
    <w:rsid w:val="00D05596"/>
    <w:rsid w:val="00D067FE"/>
    <w:rsid w:val="00D17B0B"/>
    <w:rsid w:val="00D23340"/>
    <w:rsid w:val="00D27BCF"/>
    <w:rsid w:val="00D30EE6"/>
    <w:rsid w:val="00D35DAF"/>
    <w:rsid w:val="00D3706D"/>
    <w:rsid w:val="00D40920"/>
    <w:rsid w:val="00D410C2"/>
    <w:rsid w:val="00D53FE3"/>
    <w:rsid w:val="00D5515D"/>
    <w:rsid w:val="00D561C8"/>
    <w:rsid w:val="00D60119"/>
    <w:rsid w:val="00D607E4"/>
    <w:rsid w:val="00D61F87"/>
    <w:rsid w:val="00D654E7"/>
    <w:rsid w:val="00D67884"/>
    <w:rsid w:val="00D67A99"/>
    <w:rsid w:val="00D71311"/>
    <w:rsid w:val="00D72738"/>
    <w:rsid w:val="00D72D6D"/>
    <w:rsid w:val="00D73049"/>
    <w:rsid w:val="00D73C01"/>
    <w:rsid w:val="00D81792"/>
    <w:rsid w:val="00D82120"/>
    <w:rsid w:val="00D829C4"/>
    <w:rsid w:val="00D90A39"/>
    <w:rsid w:val="00D91653"/>
    <w:rsid w:val="00D93C5B"/>
    <w:rsid w:val="00D97D96"/>
    <w:rsid w:val="00D97DE0"/>
    <w:rsid w:val="00DA0FC3"/>
    <w:rsid w:val="00DA2578"/>
    <w:rsid w:val="00DA418E"/>
    <w:rsid w:val="00DA74B9"/>
    <w:rsid w:val="00DB0EAE"/>
    <w:rsid w:val="00DB25A0"/>
    <w:rsid w:val="00DB3502"/>
    <w:rsid w:val="00DC2896"/>
    <w:rsid w:val="00DC3834"/>
    <w:rsid w:val="00DC526E"/>
    <w:rsid w:val="00DD0089"/>
    <w:rsid w:val="00DD2B22"/>
    <w:rsid w:val="00DD3E92"/>
    <w:rsid w:val="00DE01FF"/>
    <w:rsid w:val="00DE0269"/>
    <w:rsid w:val="00DE2A10"/>
    <w:rsid w:val="00DE4E57"/>
    <w:rsid w:val="00DE5315"/>
    <w:rsid w:val="00DE59AB"/>
    <w:rsid w:val="00DE7114"/>
    <w:rsid w:val="00DE7FCF"/>
    <w:rsid w:val="00DF021B"/>
    <w:rsid w:val="00DF3630"/>
    <w:rsid w:val="00DF3F8C"/>
    <w:rsid w:val="00DF48ED"/>
    <w:rsid w:val="00E01C52"/>
    <w:rsid w:val="00E03CCF"/>
    <w:rsid w:val="00E055BF"/>
    <w:rsid w:val="00E07CAA"/>
    <w:rsid w:val="00E119D1"/>
    <w:rsid w:val="00E13607"/>
    <w:rsid w:val="00E211D4"/>
    <w:rsid w:val="00E22967"/>
    <w:rsid w:val="00E22D34"/>
    <w:rsid w:val="00E25B33"/>
    <w:rsid w:val="00E26386"/>
    <w:rsid w:val="00E325D1"/>
    <w:rsid w:val="00E333F4"/>
    <w:rsid w:val="00E33E59"/>
    <w:rsid w:val="00E37172"/>
    <w:rsid w:val="00E42221"/>
    <w:rsid w:val="00E50E6F"/>
    <w:rsid w:val="00E521D4"/>
    <w:rsid w:val="00E53184"/>
    <w:rsid w:val="00E55899"/>
    <w:rsid w:val="00E60140"/>
    <w:rsid w:val="00E61353"/>
    <w:rsid w:val="00E6696C"/>
    <w:rsid w:val="00E66B84"/>
    <w:rsid w:val="00E77123"/>
    <w:rsid w:val="00E77B71"/>
    <w:rsid w:val="00E77FD5"/>
    <w:rsid w:val="00E84DB7"/>
    <w:rsid w:val="00E8517A"/>
    <w:rsid w:val="00E86CC8"/>
    <w:rsid w:val="00E9512F"/>
    <w:rsid w:val="00E960C1"/>
    <w:rsid w:val="00EA39A4"/>
    <w:rsid w:val="00EA5256"/>
    <w:rsid w:val="00EA6B11"/>
    <w:rsid w:val="00EA6CA3"/>
    <w:rsid w:val="00EB44DC"/>
    <w:rsid w:val="00EB533C"/>
    <w:rsid w:val="00EB7DE9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6375"/>
    <w:rsid w:val="00EE1D46"/>
    <w:rsid w:val="00EE2AD8"/>
    <w:rsid w:val="00EE6275"/>
    <w:rsid w:val="00EF0152"/>
    <w:rsid w:val="00EF0547"/>
    <w:rsid w:val="00EF3F31"/>
    <w:rsid w:val="00EF520D"/>
    <w:rsid w:val="00EF54B3"/>
    <w:rsid w:val="00F00725"/>
    <w:rsid w:val="00F010AB"/>
    <w:rsid w:val="00F02D09"/>
    <w:rsid w:val="00F02EF5"/>
    <w:rsid w:val="00F07091"/>
    <w:rsid w:val="00F104E4"/>
    <w:rsid w:val="00F1295B"/>
    <w:rsid w:val="00F1617B"/>
    <w:rsid w:val="00F17DFF"/>
    <w:rsid w:val="00F20501"/>
    <w:rsid w:val="00F23947"/>
    <w:rsid w:val="00F278E6"/>
    <w:rsid w:val="00F305EA"/>
    <w:rsid w:val="00F315EC"/>
    <w:rsid w:val="00F3210F"/>
    <w:rsid w:val="00F323BC"/>
    <w:rsid w:val="00F3412D"/>
    <w:rsid w:val="00F357D4"/>
    <w:rsid w:val="00F41699"/>
    <w:rsid w:val="00F420F4"/>
    <w:rsid w:val="00F448B1"/>
    <w:rsid w:val="00F45623"/>
    <w:rsid w:val="00F4706D"/>
    <w:rsid w:val="00F5199A"/>
    <w:rsid w:val="00F532EE"/>
    <w:rsid w:val="00F53935"/>
    <w:rsid w:val="00F558A9"/>
    <w:rsid w:val="00F55D84"/>
    <w:rsid w:val="00F617EB"/>
    <w:rsid w:val="00F666A3"/>
    <w:rsid w:val="00F67432"/>
    <w:rsid w:val="00F71694"/>
    <w:rsid w:val="00F741DC"/>
    <w:rsid w:val="00F74FCA"/>
    <w:rsid w:val="00F80A91"/>
    <w:rsid w:val="00F85068"/>
    <w:rsid w:val="00F86EBE"/>
    <w:rsid w:val="00F90FA4"/>
    <w:rsid w:val="00F94152"/>
    <w:rsid w:val="00F956A3"/>
    <w:rsid w:val="00F95AB5"/>
    <w:rsid w:val="00F96CFC"/>
    <w:rsid w:val="00F976DE"/>
    <w:rsid w:val="00FA1E8D"/>
    <w:rsid w:val="00FA2249"/>
    <w:rsid w:val="00FA406A"/>
    <w:rsid w:val="00FA466A"/>
    <w:rsid w:val="00FA61A4"/>
    <w:rsid w:val="00FA7CA5"/>
    <w:rsid w:val="00FB3072"/>
    <w:rsid w:val="00FB3753"/>
    <w:rsid w:val="00FB3A21"/>
    <w:rsid w:val="00FB4334"/>
    <w:rsid w:val="00FC4609"/>
    <w:rsid w:val="00FC7A01"/>
    <w:rsid w:val="00FD021E"/>
    <w:rsid w:val="00FD1BF4"/>
    <w:rsid w:val="00FD2921"/>
    <w:rsid w:val="00FD4142"/>
    <w:rsid w:val="00FD45E3"/>
    <w:rsid w:val="00FD6384"/>
    <w:rsid w:val="00FD7C8F"/>
    <w:rsid w:val="00FD7E26"/>
    <w:rsid w:val="00FE643A"/>
    <w:rsid w:val="00FE76AF"/>
    <w:rsid w:val="00FF072E"/>
    <w:rsid w:val="01DA7851"/>
    <w:rsid w:val="02717282"/>
    <w:rsid w:val="02F5D9B8"/>
    <w:rsid w:val="03583545"/>
    <w:rsid w:val="04B1FA6F"/>
    <w:rsid w:val="04C10C9D"/>
    <w:rsid w:val="04E11E27"/>
    <w:rsid w:val="0712380B"/>
    <w:rsid w:val="0720E89D"/>
    <w:rsid w:val="084A0899"/>
    <w:rsid w:val="08695936"/>
    <w:rsid w:val="08845F5E"/>
    <w:rsid w:val="0A700B4E"/>
    <w:rsid w:val="0A85DC78"/>
    <w:rsid w:val="0AEC077F"/>
    <w:rsid w:val="0BBA3294"/>
    <w:rsid w:val="0BE95F69"/>
    <w:rsid w:val="0C099294"/>
    <w:rsid w:val="0D77CEA3"/>
    <w:rsid w:val="0DE41805"/>
    <w:rsid w:val="0F3DE351"/>
    <w:rsid w:val="0F824F08"/>
    <w:rsid w:val="106C5377"/>
    <w:rsid w:val="11C82A4F"/>
    <w:rsid w:val="12A3226B"/>
    <w:rsid w:val="138A88D0"/>
    <w:rsid w:val="139596D5"/>
    <w:rsid w:val="14802D9B"/>
    <w:rsid w:val="155D65E2"/>
    <w:rsid w:val="15AF84B5"/>
    <w:rsid w:val="1664EB66"/>
    <w:rsid w:val="1668E876"/>
    <w:rsid w:val="16C85002"/>
    <w:rsid w:val="176B3175"/>
    <w:rsid w:val="17D23C4E"/>
    <w:rsid w:val="187620EF"/>
    <w:rsid w:val="18F411BB"/>
    <w:rsid w:val="19B00D93"/>
    <w:rsid w:val="19C5F790"/>
    <w:rsid w:val="19DE92B4"/>
    <w:rsid w:val="1A6CDACC"/>
    <w:rsid w:val="1AE51872"/>
    <w:rsid w:val="1B038A38"/>
    <w:rsid w:val="1B08EBCB"/>
    <w:rsid w:val="1E3ABD3C"/>
    <w:rsid w:val="1E69F236"/>
    <w:rsid w:val="1FEA3083"/>
    <w:rsid w:val="20848DA1"/>
    <w:rsid w:val="208D9B1B"/>
    <w:rsid w:val="227BC74F"/>
    <w:rsid w:val="22AF77F3"/>
    <w:rsid w:val="22D6A3A8"/>
    <w:rsid w:val="242FD232"/>
    <w:rsid w:val="248F2AAB"/>
    <w:rsid w:val="252E317D"/>
    <w:rsid w:val="265440AD"/>
    <w:rsid w:val="2699FE3F"/>
    <w:rsid w:val="28846F76"/>
    <w:rsid w:val="29E2A762"/>
    <w:rsid w:val="2A209CDC"/>
    <w:rsid w:val="2A77C5EE"/>
    <w:rsid w:val="2BD6DD21"/>
    <w:rsid w:val="2C3E1824"/>
    <w:rsid w:val="2D2CCE53"/>
    <w:rsid w:val="2E6A156A"/>
    <w:rsid w:val="2EC15CF5"/>
    <w:rsid w:val="307307F7"/>
    <w:rsid w:val="31882F4F"/>
    <w:rsid w:val="32E067E9"/>
    <w:rsid w:val="3346D924"/>
    <w:rsid w:val="34819C11"/>
    <w:rsid w:val="354FAFD8"/>
    <w:rsid w:val="35A2239F"/>
    <w:rsid w:val="367DCBB9"/>
    <w:rsid w:val="3697524B"/>
    <w:rsid w:val="36DEF4F3"/>
    <w:rsid w:val="375158A1"/>
    <w:rsid w:val="38661DC1"/>
    <w:rsid w:val="38A98851"/>
    <w:rsid w:val="392BD232"/>
    <w:rsid w:val="39633BB3"/>
    <w:rsid w:val="3A9F80F8"/>
    <w:rsid w:val="3BF3CE10"/>
    <w:rsid w:val="3C070A6E"/>
    <w:rsid w:val="3C1B4A8E"/>
    <w:rsid w:val="3C4E348C"/>
    <w:rsid w:val="3DE839F2"/>
    <w:rsid w:val="3E54367F"/>
    <w:rsid w:val="3EAA18FC"/>
    <w:rsid w:val="3EF1D354"/>
    <w:rsid w:val="3F5B2A30"/>
    <w:rsid w:val="3F94ACDB"/>
    <w:rsid w:val="42594D99"/>
    <w:rsid w:val="42C1C928"/>
    <w:rsid w:val="432D10EE"/>
    <w:rsid w:val="43F1D658"/>
    <w:rsid w:val="46459241"/>
    <w:rsid w:val="47254839"/>
    <w:rsid w:val="473133D6"/>
    <w:rsid w:val="4788300B"/>
    <w:rsid w:val="47AC8750"/>
    <w:rsid w:val="4B0CC22F"/>
    <w:rsid w:val="4B374892"/>
    <w:rsid w:val="4B8324F8"/>
    <w:rsid w:val="4B86DF68"/>
    <w:rsid w:val="4DA36FC7"/>
    <w:rsid w:val="4E6A2818"/>
    <w:rsid w:val="4F0B5A8A"/>
    <w:rsid w:val="5085C14F"/>
    <w:rsid w:val="511F2E2F"/>
    <w:rsid w:val="516DEB93"/>
    <w:rsid w:val="51DA5766"/>
    <w:rsid w:val="51E3BC80"/>
    <w:rsid w:val="543F256D"/>
    <w:rsid w:val="54628F8E"/>
    <w:rsid w:val="548AB9F2"/>
    <w:rsid w:val="549D21C7"/>
    <w:rsid w:val="55D3DA7C"/>
    <w:rsid w:val="5709F432"/>
    <w:rsid w:val="57D6E0BE"/>
    <w:rsid w:val="57DA7DE9"/>
    <w:rsid w:val="5A562C42"/>
    <w:rsid w:val="5A9800C5"/>
    <w:rsid w:val="5AB5EB8B"/>
    <w:rsid w:val="5B03F5C4"/>
    <w:rsid w:val="5C3A7EF3"/>
    <w:rsid w:val="5C61BE1C"/>
    <w:rsid w:val="5D13AE3C"/>
    <w:rsid w:val="5E651C33"/>
    <w:rsid w:val="5E85FA2F"/>
    <w:rsid w:val="5F467485"/>
    <w:rsid w:val="5FB5276A"/>
    <w:rsid w:val="603BA0DA"/>
    <w:rsid w:val="61FB1045"/>
    <w:rsid w:val="623361A4"/>
    <w:rsid w:val="625230FB"/>
    <w:rsid w:val="625B82CA"/>
    <w:rsid w:val="62909B67"/>
    <w:rsid w:val="631089A3"/>
    <w:rsid w:val="6420BDAB"/>
    <w:rsid w:val="64765803"/>
    <w:rsid w:val="6483D47B"/>
    <w:rsid w:val="64D04B9D"/>
    <w:rsid w:val="64E7A125"/>
    <w:rsid w:val="64EC433A"/>
    <w:rsid w:val="65EFB251"/>
    <w:rsid w:val="67054F08"/>
    <w:rsid w:val="6783210C"/>
    <w:rsid w:val="67EBFCFD"/>
    <w:rsid w:val="690CC20B"/>
    <w:rsid w:val="6A5EC310"/>
    <w:rsid w:val="6A60A99D"/>
    <w:rsid w:val="6AB7E440"/>
    <w:rsid w:val="6ACDA038"/>
    <w:rsid w:val="6BDC5146"/>
    <w:rsid w:val="6C4E89BB"/>
    <w:rsid w:val="6D0396DE"/>
    <w:rsid w:val="6D21C4DD"/>
    <w:rsid w:val="6E4C85D8"/>
    <w:rsid w:val="6F82D92E"/>
    <w:rsid w:val="6FFA661E"/>
    <w:rsid w:val="7011A768"/>
    <w:rsid w:val="7046764E"/>
    <w:rsid w:val="72BF6858"/>
    <w:rsid w:val="73A13FE5"/>
    <w:rsid w:val="73CD1062"/>
    <w:rsid w:val="75ECA21A"/>
    <w:rsid w:val="76E95532"/>
    <w:rsid w:val="77A5136B"/>
    <w:rsid w:val="77CF49ED"/>
    <w:rsid w:val="78DDAD5A"/>
    <w:rsid w:val="791C6667"/>
    <w:rsid w:val="7A28A539"/>
    <w:rsid w:val="7C7B6BFA"/>
    <w:rsid w:val="7E5BB921"/>
    <w:rsid w:val="7E7C2F97"/>
    <w:rsid w:val="7EAE65A7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F5FB4"/>
  <w15:chartTrackingRefBased/>
  <w15:docId w15:val="{B9DC65A8-2648-4521-A413-7534D16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9DC"/>
  </w:style>
  <w:style w:type="paragraph" w:styleId="1">
    <w:name w:val="heading 1"/>
    <w:basedOn w:val="a"/>
    <w:next w:val="a"/>
    <w:link w:val="10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83BE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3BE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83BE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83BE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644ED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页眉 字符"/>
    <w:basedOn w:val="a0"/>
    <w:link w:val="af0"/>
    <w:uiPriority w:val="99"/>
    <w:rsid w:val="00181C52"/>
  </w:style>
  <w:style w:type="paragraph" w:styleId="af2">
    <w:name w:val="footer"/>
    <w:basedOn w:val="a"/>
    <w:link w:val="af3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页脚 字符"/>
    <w:basedOn w:val="a0"/>
    <w:link w:val="af2"/>
    <w:uiPriority w:val="99"/>
    <w:rsid w:val="00181C52"/>
  </w:style>
  <w:style w:type="paragraph" w:styleId="af4">
    <w:name w:val="Plain Text"/>
    <w:basedOn w:val="a"/>
    <w:link w:val="af5"/>
    <w:rsid w:val="00181C52"/>
    <w:pPr>
      <w:spacing w:after="0" w:line="240" w:lineRule="auto"/>
    </w:pPr>
    <w:rPr>
      <w:rFonts w:ascii="Courier New" w:eastAsia="宋体" w:hAnsi="Courier New" w:cs="Times New Roman"/>
      <w:kern w:val="0"/>
      <w:sz w:val="20"/>
      <w:szCs w:val="20"/>
      <w:lang w:val="de-DE"/>
      <w14:ligatures w14:val="none"/>
    </w:rPr>
  </w:style>
  <w:style w:type="character" w:customStyle="1" w:styleId="af5">
    <w:name w:val="纯文本 字符"/>
    <w:basedOn w:val="a0"/>
    <w:link w:val="af4"/>
    <w:rsid w:val="00181C52"/>
    <w:rPr>
      <w:rFonts w:ascii="Courier New" w:eastAsia="宋体" w:hAnsi="Courier New" w:cs="Times New Roman"/>
      <w:kern w:val="0"/>
      <w:sz w:val="20"/>
      <w:szCs w:val="20"/>
      <w:lang w:val="de-DE" w:eastAsia="zh-CN"/>
      <w14:ligatures w14:val="none"/>
    </w:rPr>
  </w:style>
  <w:style w:type="paragraph" w:styleId="af6">
    <w:name w:val="Body Text"/>
    <w:basedOn w:val="a"/>
    <w:link w:val="af7"/>
    <w:rsid w:val="002A1491"/>
    <w:pPr>
      <w:spacing w:after="0" w:line="240" w:lineRule="auto"/>
      <w:ind w:right="1872"/>
    </w:pPr>
    <w:rPr>
      <w:rFonts w:ascii="Times New Roman" w:eastAsia="宋体" w:hAnsi="Times New Roman" w:cs="Times New Roman"/>
      <w:snapToGrid w:val="0"/>
      <w:kern w:val="0"/>
      <w:lang w:val="de-DE"/>
      <w14:ligatures w14:val="none"/>
    </w:rPr>
  </w:style>
  <w:style w:type="character" w:customStyle="1" w:styleId="af7">
    <w:name w:val="正文文本 字符"/>
    <w:basedOn w:val="a0"/>
    <w:link w:val="af6"/>
    <w:rsid w:val="002A1491"/>
    <w:rPr>
      <w:rFonts w:ascii="Times New Roman" w:eastAsia="宋体" w:hAnsi="Times New Roman" w:cs="Times New Roman"/>
      <w:snapToGrid w:val="0"/>
      <w:kern w:val="0"/>
      <w:lang w:val="de-DE" w:eastAsia="zh-CN"/>
      <w14:ligatures w14:val="none"/>
    </w:rPr>
  </w:style>
  <w:style w:type="table" w:styleId="af8">
    <w:name w:val="Table Grid"/>
    <w:basedOn w:val="a1"/>
    <w:uiPriority w:val="39"/>
    <w:rsid w:val="00083852"/>
    <w:pPr>
      <w:spacing w:after="0" w:line="352" w:lineRule="exact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:lang w:val="de-DE"/>
      <w14:ligatures w14:val="none"/>
    </w:rPr>
  </w:style>
  <w:style w:type="paragraph" w:customStyle="1" w:styleId="paragraph">
    <w:name w:val="paragraph"/>
    <w:basedOn w:val="a"/>
    <w:rsid w:val="00083852"/>
    <w:pPr>
      <w:spacing w:before="100" w:beforeAutospacing="1" w:after="100" w:afterAutospacing="1" w:line="240" w:lineRule="auto"/>
    </w:pPr>
    <w:rPr>
      <w:rFonts w:ascii="Times New Roman" w:eastAsia="宋体" w:hAnsi="Times New Roman" w:cs="Times New Roman"/>
      <w:kern w:val="0"/>
      <w14:ligatures w14:val="none"/>
    </w:rPr>
  </w:style>
  <w:style w:type="character" w:customStyle="1" w:styleId="normaltextrun">
    <w:name w:val="normaltextrun"/>
    <w:basedOn w:val="a0"/>
    <w:rsid w:val="00083852"/>
  </w:style>
  <w:style w:type="paragraph" w:styleId="afa">
    <w:name w:val="annotation text"/>
    <w:basedOn w:val="a"/>
    <w:link w:val="afb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afb">
    <w:name w:val="批注文字 字符"/>
    <w:basedOn w:val="a0"/>
    <w:link w:val="afa"/>
    <w:uiPriority w:val="99"/>
    <w:rsid w:val="002D42BA"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sid w:val="002D42BA"/>
    <w:rPr>
      <w:sz w:val="16"/>
      <w:szCs w:val="16"/>
    </w:rPr>
  </w:style>
  <w:style w:type="paragraph" w:styleId="afd">
    <w:name w:val="annotation subject"/>
    <w:basedOn w:val="afa"/>
    <w:next w:val="afa"/>
    <w:link w:val="afe"/>
    <w:uiPriority w:val="99"/>
    <w:semiHidden/>
    <w:unhideWhenUsed/>
    <w:rsid w:val="008402A1"/>
    <w:rPr>
      <w:b/>
      <w:bCs/>
    </w:rPr>
  </w:style>
  <w:style w:type="character" w:customStyle="1" w:styleId="afe">
    <w:name w:val="批注主题 字符"/>
    <w:basedOn w:val="afb"/>
    <w:link w:val="afd"/>
    <w:uiPriority w:val="99"/>
    <w:semiHidden/>
    <w:rsid w:val="008402A1"/>
    <w:rPr>
      <w:b/>
      <w:bCs/>
      <w:sz w:val="20"/>
      <w:szCs w:val="20"/>
    </w:rPr>
  </w:style>
  <w:style w:type="character" w:styleId="aff">
    <w:name w:val="Mention"/>
    <w:basedOn w:val="a0"/>
    <w:uiPriority w:val="99"/>
    <w:unhideWhenUsed/>
    <w:rsid w:val="008402A1"/>
    <w:rPr>
      <w:color w:val="2B579A"/>
      <w:shd w:val="clear" w:color="auto" w:fill="E1DFDD"/>
    </w:rPr>
  </w:style>
  <w:style w:type="paragraph" w:styleId="aff0">
    <w:name w:val="Revision"/>
    <w:hidden/>
    <w:uiPriority w:val="99"/>
    <w:semiHidden/>
    <w:rsid w:val="002418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plicobox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8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mailto:presseinfo@blum.com" TargetMode="External"/><Relationship Id="rId27" Type="http://schemas.openxmlformats.org/officeDocument/2006/relationships/fontTable" Target="fontTable.xml"/><Relationship Id="rId30" Type="http://schemas.microsoft.com/office/2019/05/relationships/documenttasks" Target="documenttasks/documenttask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documenttasks/documenttasks1.xml><?xml version="1.0" encoding="utf-8"?>
<t:Tasks xmlns:t="http://schemas.microsoft.com/office/tasks/2019/documenttasks" xmlns:oel="http://schemas.microsoft.com/office/2019/extlst">
  <t:Task id="{A09FAE87-C5AE-4A45-85FC-9B050E8C79A9}">
    <t:Anchor>
      <t:Comment id="1253357743"/>
    </t:Anchor>
    <t:History>
      <t:Event id="{35C66FAC-7589-401D-8063-196645ED0010}" time="2025-02-12T08:49:06.898Z">
        <t:Attribution userId="S::thomas.obermayr@blum.com::1ead2c6e-1fd9-4ef6-96d6-2525cd05f9c8" userProvider="AD" userName="Thomas Obermayr"/>
        <t:Anchor>
          <t:Comment id="146955433"/>
        </t:Anchor>
        <t:Create/>
      </t:Event>
      <t:Event id="{3177CE3B-183E-47AE-8473-A8567B23B666}" time="2025-02-12T08:49:06.898Z">
        <t:Attribution userId="S::thomas.obermayr@blum.com::1ead2c6e-1fd9-4ef6-96d6-2525cd05f9c8" userProvider="AD" userName="Thomas Obermayr"/>
        <t:Anchor>
          <t:Comment id="146955433"/>
        </t:Anchor>
        <t:Assign userId="S::franz.ha@blum.com::c7a3e009-ee14-4578-90bc-548a09e603da" userProvider="AD" userName="Franz Ha"/>
      </t:Event>
      <t:Event id="{4C796AE7-35F7-4096-94C6-4ABD3DC5A5A8}" time="2025-02-12T08:49:06.898Z">
        <t:Attribution userId="S::thomas.obermayr@blum.com::1ead2c6e-1fd9-4ef6-96d6-2525cd05f9c8" userProvider="AD" userName="Thomas Obermayr"/>
        <t:Anchor>
          <t:Comment id="146955433"/>
        </t:Anchor>
        <t:SetTitle title="@Franz Ha Hello - das sollte die Unternehmenskommunikation entscheiden. Ich weiß nicht, wie da die Abmachungen sind bzw. inwieweit wir so etwas überhaupt kommunizieren. LG, TO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Sun"/>
        <a:cs typeface=""/>
      </a:majorFont>
      <a:minorFont>
        <a:latin typeface="Aptos" panose="0211000402020202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C39E2B-CAAF-4996-BA50-69883EC5A285}"/>
</file>

<file path=customXml/itemProps3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Wenwei (Charlotte) Li</cp:lastModifiedBy>
  <cp:revision>36</cp:revision>
  <cp:lastPrinted>2024-10-04T02:21:00Z</cp:lastPrinted>
  <dcterms:created xsi:type="dcterms:W3CDTF">2025-03-23T14:32:00Z</dcterms:created>
  <dcterms:modified xsi:type="dcterms:W3CDTF">2025-04-30T05:57:00Z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